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3A214D" w14:textId="3C5EC148" w:rsidR="009946A6" w:rsidRDefault="0040115E">
      <w:pPr>
        <w:pStyle w:val="Title"/>
      </w:pPr>
      <w:ins w:id="0" w:author="Staples, Ariadne" w:date="2021-01-08T11:38:00Z">
        <w:r>
          <w:softHyphen/>
        </w:r>
        <w:r>
          <w:softHyphen/>
        </w:r>
      </w:ins>
      <w:r w:rsidR="00A521C4">
        <w:t xml:space="preserve">Week 1 </w:t>
      </w:r>
    </w:p>
    <w:p w14:paraId="5E1C7BB6" w14:textId="0D42F3DA" w:rsidR="009946A6" w:rsidRDefault="00A521C4">
      <w:pPr>
        <w:pStyle w:val="Heading"/>
      </w:pPr>
      <w:r>
        <w:t xml:space="preserve">Subject: </w:t>
      </w:r>
      <w:r>
        <w:rPr>
          <w:i/>
          <w:iCs/>
        </w:rPr>
        <w:t xml:space="preserve">Beating </w:t>
      </w:r>
      <w:r w:rsidR="008F4D57">
        <w:rPr>
          <w:i/>
          <w:iCs/>
        </w:rPr>
        <w:t>b</w:t>
      </w:r>
      <w:r>
        <w:rPr>
          <w:i/>
          <w:iCs/>
        </w:rPr>
        <w:t xml:space="preserve">ack </w:t>
      </w:r>
      <w:r w:rsidR="008F4D57">
        <w:rPr>
          <w:i/>
          <w:iCs/>
        </w:rPr>
        <w:t>p</w:t>
      </w:r>
      <w:r>
        <w:rPr>
          <w:i/>
          <w:iCs/>
        </w:rPr>
        <w:t>ain</w:t>
      </w:r>
      <w:r>
        <w:t xml:space="preserve">: Protecting </w:t>
      </w:r>
      <w:r w:rsidR="008911EB">
        <w:t>y</w:t>
      </w:r>
      <w:r>
        <w:t xml:space="preserve">our </w:t>
      </w:r>
      <w:r w:rsidR="008911EB">
        <w:t>b</w:t>
      </w:r>
      <w:r>
        <w:t xml:space="preserve">ack from </w:t>
      </w:r>
      <w:r w:rsidR="008911EB">
        <w:t>i</w:t>
      </w:r>
      <w:r>
        <w:t>njury</w:t>
      </w:r>
    </w:p>
    <w:p w14:paraId="05C2CEF6" w14:textId="133C20D9" w:rsidR="009946A6" w:rsidRDefault="00A521C4">
      <w:pPr>
        <w:pStyle w:val="Body"/>
      </w:pPr>
      <w:r>
        <w:t xml:space="preserve">Welcome to our </w:t>
      </w:r>
      <w:r w:rsidRPr="008911EB">
        <w:rPr>
          <w:rFonts w:cs="Calibri"/>
          <w:i/>
          <w:iCs/>
        </w:rPr>
        <w:t xml:space="preserve">Beating </w:t>
      </w:r>
      <w:r w:rsidR="008F4D57">
        <w:rPr>
          <w:rFonts w:cs="Calibri"/>
          <w:i/>
          <w:iCs/>
        </w:rPr>
        <w:t>b</w:t>
      </w:r>
      <w:r w:rsidRPr="008911EB">
        <w:rPr>
          <w:rFonts w:cs="Calibri"/>
          <w:i/>
          <w:iCs/>
        </w:rPr>
        <w:t xml:space="preserve">ack </w:t>
      </w:r>
      <w:r w:rsidR="008F4D57">
        <w:rPr>
          <w:rFonts w:cs="Calibri"/>
          <w:i/>
          <w:iCs/>
        </w:rPr>
        <w:t>p</w:t>
      </w:r>
      <w:r w:rsidRPr="008911EB">
        <w:rPr>
          <w:rFonts w:cs="Calibri"/>
          <w:i/>
          <w:iCs/>
        </w:rPr>
        <w:t>ain</w:t>
      </w:r>
      <w:r>
        <w:t xml:space="preserve"> campaign. Your back is strong in many ways, but </w:t>
      </w:r>
      <w:r w:rsidR="00853A1F">
        <w:t>susceptible to injury</w:t>
      </w:r>
      <w:r>
        <w:t xml:space="preserve"> in others. Lower back pain is a major cause of </w:t>
      </w:r>
      <w:r w:rsidRPr="00D54853">
        <w:t>lost work time.</w:t>
      </w:r>
      <w:r w:rsidRPr="00D54853">
        <w:rPr>
          <w:rFonts w:eastAsia="Calibri" w:cs="Calibri"/>
          <w:vertAlign w:val="superscript"/>
        </w:rPr>
        <w:footnoteReference w:id="2"/>
      </w:r>
      <w:r>
        <w:t xml:space="preserve"> It can even be disabling. That’s why we want to share information from medical experts on steps you can take to protect your back.</w:t>
      </w:r>
    </w:p>
    <w:p w14:paraId="1D8A5EAE" w14:textId="77777777" w:rsidR="009946A6" w:rsidRDefault="00A521C4">
      <w:pPr>
        <w:pStyle w:val="Body"/>
      </w:pPr>
      <w:r>
        <w:t xml:space="preserve">What does low back pain feel like? It may be a constant, uncomfortable ache or a sudden, sharp pain. It may gradually disappear or feel worse over time. You may not even be aware that you hurt your back–yet, suddenly, you’re in pain. </w:t>
      </w:r>
      <w:r>
        <w:br/>
      </w:r>
    </w:p>
    <w:p w14:paraId="605EEC3C" w14:textId="16B6BC19" w:rsidR="009946A6" w:rsidRDefault="00A521C4">
      <w:pPr>
        <w:pStyle w:val="Body"/>
      </w:pPr>
      <w:r>
        <w:t>Back injuries can be difficult to diagnose and treat</w:t>
      </w:r>
      <w:r w:rsidR="00853A1F">
        <w:t xml:space="preserve">. Although back pain </w:t>
      </w:r>
      <w:r w:rsidR="004D05D8">
        <w:t xml:space="preserve">often </w:t>
      </w:r>
      <w:r w:rsidR="00853A1F">
        <w:t>resolve</w:t>
      </w:r>
      <w:r w:rsidR="004D05D8">
        <w:t>s</w:t>
      </w:r>
      <w:r w:rsidR="00853A1F">
        <w:t xml:space="preserve"> within six weeks</w:t>
      </w:r>
      <w:r w:rsidR="00CB5AE5">
        <w:t xml:space="preserve"> or so</w:t>
      </w:r>
      <w:r>
        <w:t>, recovery can take a long time</w:t>
      </w:r>
      <w:r w:rsidR="00853A1F">
        <w:t xml:space="preserve"> for </w:t>
      </w:r>
      <w:r w:rsidR="004D05D8">
        <w:t>about 20 percent of</w:t>
      </w:r>
      <w:r w:rsidR="00853A1F">
        <w:t xml:space="preserve"> people</w:t>
      </w:r>
      <w:r w:rsidR="00936345">
        <w:t xml:space="preserve"> affected by back</w:t>
      </w:r>
      <w:r w:rsidR="00F544F3">
        <w:t xml:space="preserve"> </w:t>
      </w:r>
      <w:r w:rsidR="00936345">
        <w:t>pain</w:t>
      </w:r>
      <w:r>
        <w:t>.</w:t>
      </w:r>
      <w:r w:rsidR="004D05D8" w:rsidRPr="004D05D8">
        <w:rPr>
          <w:vertAlign w:val="superscript"/>
        </w:rPr>
        <w:t xml:space="preserve"> </w:t>
      </w:r>
      <w:r w:rsidR="004D05D8">
        <w:rPr>
          <w:vertAlign w:val="superscript"/>
        </w:rPr>
        <w:footnoteReference w:id="3"/>
      </w:r>
      <w:r w:rsidR="004D05D8">
        <w:rPr>
          <w:vertAlign w:val="superscript"/>
        </w:rPr>
        <w:t xml:space="preserve">, </w:t>
      </w:r>
      <w:r w:rsidR="004D05D8">
        <w:rPr>
          <w:rStyle w:val="FootnoteReference"/>
        </w:rPr>
        <w:footnoteReference w:id="4"/>
      </w:r>
      <w:r>
        <w:t xml:space="preserve"> That’s why it’s important to do everything you can to protect your back. We’ll be sharing some great ideas that you can incorporate into your daily life. </w:t>
      </w:r>
    </w:p>
    <w:p w14:paraId="3499AE63" w14:textId="26BC4F36" w:rsidR="009946A6" w:rsidRDefault="00A521C4">
      <w:pPr>
        <w:pStyle w:val="Body"/>
        <w:spacing w:after="0"/>
      </w:pPr>
      <w:r>
        <w:t>Here are a few simple changes you can make to help protect your back:</w:t>
      </w:r>
      <w:r w:rsidR="00FB40D4">
        <w:rPr>
          <w:vertAlign w:val="superscript"/>
        </w:rPr>
        <w:t>2</w:t>
      </w:r>
    </w:p>
    <w:p w14:paraId="06C3D7B9" w14:textId="6972542C" w:rsidR="009946A6" w:rsidRDefault="00A521C4">
      <w:pPr>
        <w:pStyle w:val="ListParagraph"/>
        <w:numPr>
          <w:ilvl w:val="0"/>
          <w:numId w:val="2"/>
        </w:numPr>
      </w:pPr>
      <w:r>
        <w:t>Move more. Even 10 seconds of movement and stretching is better than sitting still</w:t>
      </w:r>
      <w:r w:rsidR="00AF7A20">
        <w:t>.</w:t>
      </w:r>
    </w:p>
    <w:p w14:paraId="234519C3" w14:textId="6213FE83" w:rsidR="00EA1DE7" w:rsidRDefault="00EA1DE7">
      <w:pPr>
        <w:pStyle w:val="ListParagraph"/>
        <w:numPr>
          <w:ilvl w:val="0"/>
          <w:numId w:val="2"/>
        </w:numPr>
      </w:pPr>
      <w:r w:rsidRPr="00EA1DE7">
        <w:t>Maintain a healthy weight and eat a nutritious diet</w:t>
      </w:r>
      <w:r w:rsidR="00AF7A20">
        <w:t>.</w:t>
      </w:r>
    </w:p>
    <w:p w14:paraId="223779D3" w14:textId="135251DD" w:rsidR="009946A6" w:rsidRDefault="00A521C4">
      <w:pPr>
        <w:pStyle w:val="ListParagraph"/>
        <w:numPr>
          <w:ilvl w:val="0"/>
          <w:numId w:val="2"/>
        </w:numPr>
      </w:pPr>
      <w:r>
        <w:t>Avoid sleeping on your stomach</w:t>
      </w:r>
      <w:r w:rsidR="00DF69D7">
        <w:t xml:space="preserve">. </w:t>
      </w:r>
      <w:r w:rsidR="00DF69D7" w:rsidRPr="00DF69D7">
        <w:t>Sleeping on one’s side with the knees drawn up in a fetal position can help open up the joints in the spine and relieve pressure by reducing the curvature of the spine</w:t>
      </w:r>
      <w:r w:rsidR="00AF7A20">
        <w:t>.</w:t>
      </w:r>
    </w:p>
    <w:p w14:paraId="45494E2C" w14:textId="581B383E" w:rsidR="009946A6" w:rsidRDefault="00A521C4">
      <w:pPr>
        <w:pStyle w:val="ListParagraph"/>
        <w:numPr>
          <w:ilvl w:val="0"/>
          <w:numId w:val="2"/>
        </w:numPr>
      </w:pPr>
      <w:r>
        <w:t>Stand with your weight equally distributed on both of your feet</w:t>
      </w:r>
      <w:r w:rsidR="00AF7A20">
        <w:t>.</w:t>
      </w:r>
    </w:p>
    <w:p w14:paraId="2B54F15A" w14:textId="491DCE7E" w:rsidR="00EA1DE7" w:rsidRDefault="00EA1DE7">
      <w:pPr>
        <w:pStyle w:val="ListParagraph"/>
        <w:numPr>
          <w:ilvl w:val="0"/>
          <w:numId w:val="2"/>
        </w:numPr>
      </w:pPr>
      <w:r w:rsidRPr="00EA1DE7">
        <w:t>Don’t try to lift objects that are too heavy. Lift from the knees, pull the stomach muscles in, and keep the head down and in line with a straight back. When lifting, keep objects close to the body. Do not twist when lifting</w:t>
      </w:r>
      <w:r w:rsidR="00AF7A20">
        <w:t>.</w:t>
      </w:r>
    </w:p>
    <w:p w14:paraId="2848C281" w14:textId="17878BC5" w:rsidR="009946A6" w:rsidRDefault="00A521C4">
      <w:pPr>
        <w:pStyle w:val="ListParagraph"/>
        <w:numPr>
          <w:ilvl w:val="0"/>
          <w:numId w:val="2"/>
        </w:numPr>
      </w:pPr>
      <w:r>
        <w:t>Stretch. In particular, stretching your hamstrings can provide relief across your lower back</w:t>
      </w:r>
      <w:r w:rsidR="00AF7A20">
        <w:t>.</w:t>
      </w:r>
    </w:p>
    <w:p w14:paraId="0A5AA483" w14:textId="4609CFCB" w:rsidR="009946A6" w:rsidRDefault="00A521C4">
      <w:pPr>
        <w:pStyle w:val="ListParagraph"/>
        <w:numPr>
          <w:ilvl w:val="0"/>
          <w:numId w:val="2"/>
        </w:numPr>
      </w:pPr>
      <w:r>
        <w:t>Don’t wear worn out shoes or flip flops</w:t>
      </w:r>
      <w:r w:rsidR="00DF69D7">
        <w:t xml:space="preserve">. </w:t>
      </w:r>
      <w:r w:rsidR="00DF69D7" w:rsidRPr="00DF69D7">
        <w:t>Wear comfortable, low-heeled shoes</w:t>
      </w:r>
      <w:r w:rsidR="00AF7A20">
        <w:t>.</w:t>
      </w:r>
    </w:p>
    <w:p w14:paraId="5265DA4E" w14:textId="77777777" w:rsidR="009946A6" w:rsidRDefault="00A521C4">
      <w:pPr>
        <w:pStyle w:val="Body"/>
      </w:pPr>
      <w:r>
        <w:t xml:space="preserve">Watch for more information about preventing lower back pain. If you have any back issues, even if they seem mild, be sure to discuss them with your doctor. </w:t>
      </w:r>
    </w:p>
    <w:p w14:paraId="2874BC54" w14:textId="77777777" w:rsidR="009946A6" w:rsidRDefault="009946A6">
      <w:pPr>
        <w:pStyle w:val="Body"/>
      </w:pPr>
    </w:p>
    <w:p w14:paraId="21699BC3" w14:textId="563723D2" w:rsidR="009946A6" w:rsidRDefault="00182051">
      <w:pPr>
        <w:pStyle w:val="Body"/>
        <w:spacing w:after="0"/>
      </w:pPr>
      <w:r>
        <w:rPr>
          <w:noProof/>
          <w14:textOutline w14:w="0" w14:cap="rnd" w14:cmpd="sng" w14:algn="ctr">
            <w14:noFill/>
            <w14:prstDash w14:val="solid"/>
            <w14:bevel/>
          </w14:textOutline>
        </w:rPr>
        <mc:AlternateContent>
          <mc:Choice Requires="wps">
            <w:drawing>
              <wp:anchor distT="0" distB="0" distL="114300" distR="114300" simplePos="0" relativeHeight="251659264" behindDoc="0" locked="0" layoutInCell="1" allowOverlap="1" wp14:anchorId="1C662514" wp14:editId="05816638">
                <wp:simplePos x="0" y="0"/>
                <wp:positionH relativeFrom="column">
                  <wp:posOffset>-31750</wp:posOffset>
                </wp:positionH>
                <wp:positionV relativeFrom="paragraph">
                  <wp:posOffset>286385</wp:posOffset>
                </wp:positionV>
                <wp:extent cx="1917700" cy="133350"/>
                <wp:effectExtent l="0" t="0" r="6350" b="0"/>
                <wp:wrapNone/>
                <wp:docPr id="1" name="Rectangle 1"/>
                <wp:cNvGraphicFramePr/>
                <a:graphic xmlns:a="http://schemas.openxmlformats.org/drawingml/2006/main">
                  <a:graphicData uri="http://schemas.microsoft.com/office/word/2010/wordprocessingShape">
                    <wps:wsp>
                      <wps:cNvSpPr/>
                      <wps:spPr>
                        <a:xfrm>
                          <a:off x="0" y="0"/>
                          <a:ext cx="1917700" cy="133350"/>
                        </a:xfrm>
                        <a:prstGeom prst="rect">
                          <a:avLst/>
                        </a:prstGeom>
                        <a:ln>
                          <a:noFill/>
                        </a:ln>
                      </wps:spPr>
                      <wps:style>
                        <a:lnRef idx="2">
                          <a:schemeClr val="dk1"/>
                        </a:lnRef>
                        <a:fillRef idx="1">
                          <a:schemeClr val="lt1"/>
                        </a:fillRef>
                        <a:effectRef idx="0">
                          <a:schemeClr val="dk1"/>
                        </a:effectRef>
                        <a:fontRef idx="minor">
                          <a:schemeClr val="dk1"/>
                        </a:fontRef>
                      </wps:style>
                      <wps:bodyPr rot="0" spcFirstLastPara="1" vertOverflow="overflow" horzOverflow="overflow" vert="horz" wrap="square" lIns="45719" tIns="45719" rIns="45719" bIns="45719" numCol="1" spcCol="38100" rtlCol="0" fromWordArt="0" anchor="ctr" anchorCtr="0" forceAA="0" compatLnSpc="1">
                        <a:prstTxWarp prst="textNoShape">
                          <a:avLst/>
                        </a:prstTxWarp>
                        <a:spAutoFit/>
                      </wps:bodyPr>
                    </wps:wsp>
                  </a:graphicData>
                </a:graphic>
              </wp:anchor>
            </w:drawing>
          </mc:Choice>
          <mc:Fallback>
            <w:pict>
              <v:rect w14:anchorId="1D6F0BD9" id="Rectangle 1" o:spid="_x0000_s1026" style="position:absolute;margin-left:-2.5pt;margin-top:22.55pt;width:151pt;height:1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" fillcolor="white [3201]" stroked="f" strokeweight="2pt">
                <v:textbox style="mso-fit-shape-to-text:t" inset="1.27mm,1.27mm,1.27mm,1.27mm"/>
              </v:rect>
            </w:pict>
          </mc:Fallback>
        </mc:AlternateContent>
      </w:r>
      <w:r w:rsidR="00A521C4">
        <w:br w:type="page"/>
      </w:r>
    </w:p>
    <w:p w14:paraId="6B8958FC" w14:textId="77777777" w:rsidR="009946A6" w:rsidRDefault="00A521C4">
      <w:pPr>
        <w:pStyle w:val="Title"/>
      </w:pPr>
      <w:r>
        <w:lastRenderedPageBreak/>
        <w:t xml:space="preserve">Week 2 </w:t>
      </w:r>
    </w:p>
    <w:p w14:paraId="0F27B0E3" w14:textId="5907D748" w:rsidR="009946A6" w:rsidRDefault="00A521C4">
      <w:pPr>
        <w:pStyle w:val="Heading"/>
      </w:pPr>
      <w:r>
        <w:t xml:space="preserve">Subject: </w:t>
      </w:r>
      <w:r>
        <w:rPr>
          <w:i/>
          <w:iCs/>
        </w:rPr>
        <w:t xml:space="preserve">Beating </w:t>
      </w:r>
      <w:r w:rsidR="008F4D57">
        <w:rPr>
          <w:i/>
          <w:iCs/>
        </w:rPr>
        <w:t>b</w:t>
      </w:r>
      <w:r>
        <w:rPr>
          <w:i/>
          <w:iCs/>
        </w:rPr>
        <w:t xml:space="preserve">ack </w:t>
      </w:r>
      <w:r w:rsidR="008F4D57">
        <w:rPr>
          <w:i/>
          <w:iCs/>
        </w:rPr>
        <w:t>p</w:t>
      </w:r>
      <w:r>
        <w:rPr>
          <w:i/>
          <w:iCs/>
        </w:rPr>
        <w:t>ain</w:t>
      </w:r>
      <w:r>
        <w:t xml:space="preserve">: Ouch! What’s </w:t>
      </w:r>
      <w:r w:rsidR="00933022">
        <w:t>c</w:t>
      </w:r>
      <w:r>
        <w:t xml:space="preserve">ausing </w:t>
      </w:r>
      <w:r w:rsidR="00933022">
        <w:t>m</w:t>
      </w:r>
      <w:r>
        <w:t xml:space="preserve">y </w:t>
      </w:r>
      <w:r w:rsidR="00933022">
        <w:t>b</w:t>
      </w:r>
      <w:r>
        <w:t xml:space="preserve">ack </w:t>
      </w:r>
      <w:r w:rsidR="00933022">
        <w:t>p</w:t>
      </w:r>
      <w:r>
        <w:t xml:space="preserve">ain? </w:t>
      </w:r>
    </w:p>
    <w:p w14:paraId="00B9B954" w14:textId="7466130A" w:rsidR="009946A6" w:rsidRDefault="00A521C4">
      <w:pPr>
        <w:pStyle w:val="Body"/>
      </w:pPr>
      <w:r>
        <w:t xml:space="preserve">Last week we launched the </w:t>
      </w:r>
      <w:r w:rsidRPr="008911EB">
        <w:rPr>
          <w:rFonts w:cs="Calibri"/>
          <w:i/>
          <w:iCs/>
        </w:rPr>
        <w:t xml:space="preserve">Beating </w:t>
      </w:r>
      <w:r w:rsidR="008F4D57">
        <w:rPr>
          <w:rFonts w:cs="Calibri"/>
          <w:i/>
          <w:iCs/>
        </w:rPr>
        <w:t>b</w:t>
      </w:r>
      <w:r w:rsidRPr="008911EB">
        <w:rPr>
          <w:rFonts w:cs="Calibri"/>
          <w:i/>
          <w:iCs/>
        </w:rPr>
        <w:t xml:space="preserve">ack </w:t>
      </w:r>
      <w:r w:rsidR="008F4D57">
        <w:rPr>
          <w:rFonts w:cs="Calibri"/>
          <w:i/>
          <w:iCs/>
        </w:rPr>
        <w:t>p</w:t>
      </w:r>
      <w:r w:rsidRPr="008911EB">
        <w:rPr>
          <w:rFonts w:cs="Calibri"/>
          <w:i/>
          <w:iCs/>
        </w:rPr>
        <w:t>ain</w:t>
      </w:r>
      <w:r w:rsidRPr="008911EB">
        <w:rPr>
          <w:rFonts w:cs="Calibri"/>
        </w:rPr>
        <w:t xml:space="preserve"> </w:t>
      </w:r>
      <w:r>
        <w:t xml:space="preserve">campaign. Our goal is to provide useful information that may keep you from suffering back problems. We’ll also share some of the latest treatment options from the medical community. </w:t>
      </w:r>
    </w:p>
    <w:p w14:paraId="70077C37" w14:textId="7C13D97B" w:rsidR="009946A6" w:rsidRDefault="00A521C4">
      <w:pPr>
        <w:pStyle w:val="Body"/>
      </w:pPr>
      <w:r>
        <w:t>It may seem strange, but the origins of back pain can be difficult to diagnose. Here are some examples of origins of back pain, some of which may surprise you:</w:t>
      </w:r>
      <w:r w:rsidR="00D54853">
        <w:rPr>
          <w:vertAlign w:val="superscript"/>
        </w:rPr>
        <w:t>1</w:t>
      </w:r>
    </w:p>
    <w:p w14:paraId="6A354CBB" w14:textId="77777777" w:rsidR="009946A6" w:rsidRDefault="00A521C4">
      <w:pPr>
        <w:pStyle w:val="ListParagraph"/>
        <w:numPr>
          <w:ilvl w:val="0"/>
          <w:numId w:val="4"/>
        </w:numPr>
      </w:pPr>
      <w:r>
        <w:t>Being a weekend warrior (enjoying sports or exercising only on the weekends)</w:t>
      </w:r>
    </w:p>
    <w:p w14:paraId="19CD85F7" w14:textId="77777777" w:rsidR="009946A6" w:rsidRDefault="00A521C4">
      <w:pPr>
        <w:pStyle w:val="ListParagraph"/>
        <w:numPr>
          <w:ilvl w:val="0"/>
          <w:numId w:val="4"/>
        </w:numPr>
      </w:pPr>
      <w:r>
        <w:t xml:space="preserve">Wearing certain shoes such as stilettos, flip-flops or </w:t>
      </w:r>
      <w:proofErr w:type="gramStart"/>
      <w:r>
        <w:t>overly-worn</w:t>
      </w:r>
      <w:proofErr w:type="gramEnd"/>
      <w:r>
        <w:t xml:space="preserve"> shoes</w:t>
      </w:r>
    </w:p>
    <w:p w14:paraId="7C991B03" w14:textId="77777777" w:rsidR="009946A6" w:rsidRDefault="00A521C4">
      <w:pPr>
        <w:pStyle w:val="ListParagraph"/>
        <w:numPr>
          <w:ilvl w:val="0"/>
          <w:numId w:val="4"/>
        </w:numPr>
      </w:pPr>
      <w:r>
        <w:t>Constantly feeling stressed and tense</w:t>
      </w:r>
    </w:p>
    <w:p w14:paraId="18AE2A78" w14:textId="77777777" w:rsidR="009946A6" w:rsidRDefault="00A521C4">
      <w:pPr>
        <w:pStyle w:val="ListParagraph"/>
        <w:numPr>
          <w:ilvl w:val="0"/>
          <w:numId w:val="4"/>
        </w:numPr>
      </w:pPr>
      <w:r>
        <w:t xml:space="preserve">Hovering over laptops, </w:t>
      </w:r>
      <w:proofErr w:type="gramStart"/>
      <w:r>
        <w:t>tablets</w:t>
      </w:r>
      <w:proofErr w:type="gramEnd"/>
      <w:r>
        <w:t xml:space="preserve"> and smartphones </w:t>
      </w:r>
    </w:p>
    <w:p w14:paraId="6C9FF21E" w14:textId="77777777" w:rsidR="009946A6" w:rsidRDefault="00A521C4">
      <w:pPr>
        <w:pStyle w:val="Body"/>
      </w:pPr>
      <w:r>
        <w:t>Don’t risk an incapacitating injury if you can take steps to protect your back. In addition, don’t hesitate to consult your doctor if you’re experiencing any back pain.</w:t>
      </w:r>
    </w:p>
    <w:p w14:paraId="4F184F66" w14:textId="77777777" w:rsidR="009946A6" w:rsidRDefault="009946A6">
      <w:pPr>
        <w:pStyle w:val="Title"/>
      </w:pPr>
    </w:p>
    <w:p w14:paraId="6E7463EA" w14:textId="77777777" w:rsidR="002A25BB" w:rsidRDefault="002A25BB">
      <w:pPr>
        <w:pStyle w:val="Body"/>
        <w:spacing w:after="0"/>
      </w:pPr>
    </w:p>
    <w:p w14:paraId="201FA1A9" w14:textId="77777777" w:rsidR="002A25BB" w:rsidRDefault="002A25BB">
      <w:pPr>
        <w:pStyle w:val="Body"/>
        <w:spacing w:after="0"/>
      </w:pPr>
    </w:p>
    <w:p w14:paraId="52A29C00" w14:textId="77777777" w:rsidR="002A25BB" w:rsidRDefault="002A25BB">
      <w:pPr>
        <w:pStyle w:val="Body"/>
        <w:spacing w:after="0"/>
      </w:pPr>
    </w:p>
    <w:p w14:paraId="29C3DC55" w14:textId="77777777" w:rsidR="002A25BB" w:rsidRDefault="002A25BB">
      <w:pPr>
        <w:pStyle w:val="Body"/>
        <w:spacing w:after="0"/>
      </w:pPr>
    </w:p>
    <w:p w14:paraId="43C40E5E" w14:textId="77777777" w:rsidR="002A25BB" w:rsidRDefault="002A25BB">
      <w:pPr>
        <w:pStyle w:val="Body"/>
        <w:spacing w:after="0"/>
      </w:pPr>
    </w:p>
    <w:p w14:paraId="57339E2B" w14:textId="77777777" w:rsidR="002A25BB" w:rsidRDefault="002A25BB">
      <w:pPr>
        <w:pStyle w:val="Body"/>
        <w:spacing w:after="0"/>
      </w:pPr>
    </w:p>
    <w:p w14:paraId="46DF65F7" w14:textId="77777777" w:rsidR="002A25BB" w:rsidRDefault="002A25BB">
      <w:pPr>
        <w:pStyle w:val="Body"/>
        <w:spacing w:after="0"/>
      </w:pPr>
    </w:p>
    <w:p w14:paraId="51B1C0F3" w14:textId="77777777" w:rsidR="002A25BB" w:rsidRDefault="002A25BB">
      <w:pPr>
        <w:pStyle w:val="Body"/>
        <w:spacing w:after="0"/>
      </w:pPr>
    </w:p>
    <w:p w14:paraId="6E7DE09D" w14:textId="77777777" w:rsidR="002A25BB" w:rsidRDefault="002A25BB">
      <w:pPr>
        <w:pStyle w:val="Body"/>
        <w:spacing w:after="0"/>
      </w:pPr>
    </w:p>
    <w:p w14:paraId="3351D8A2" w14:textId="77777777" w:rsidR="002A25BB" w:rsidRDefault="002A25BB">
      <w:pPr>
        <w:pStyle w:val="Body"/>
        <w:spacing w:after="0"/>
      </w:pPr>
    </w:p>
    <w:p w14:paraId="5613BE87" w14:textId="77777777" w:rsidR="002A25BB" w:rsidRDefault="002A25BB">
      <w:pPr>
        <w:pStyle w:val="Body"/>
        <w:spacing w:after="0"/>
      </w:pPr>
    </w:p>
    <w:p w14:paraId="4DBCB610" w14:textId="77777777" w:rsidR="002A25BB" w:rsidRDefault="002A25BB">
      <w:pPr>
        <w:pStyle w:val="Body"/>
        <w:spacing w:after="0"/>
      </w:pPr>
    </w:p>
    <w:p w14:paraId="56BB368C" w14:textId="77777777" w:rsidR="002A25BB" w:rsidRDefault="002A25BB">
      <w:pPr>
        <w:pStyle w:val="Body"/>
        <w:spacing w:after="0"/>
      </w:pPr>
    </w:p>
    <w:p w14:paraId="1940269C" w14:textId="77777777" w:rsidR="002A25BB" w:rsidRDefault="002A25BB">
      <w:pPr>
        <w:pStyle w:val="Body"/>
        <w:spacing w:after="0"/>
      </w:pPr>
    </w:p>
    <w:p w14:paraId="5F856FF4" w14:textId="77777777" w:rsidR="002A25BB" w:rsidRDefault="002A25BB">
      <w:pPr>
        <w:pStyle w:val="Body"/>
        <w:spacing w:after="0"/>
      </w:pPr>
    </w:p>
    <w:p w14:paraId="26889DB8" w14:textId="77777777" w:rsidR="002A25BB" w:rsidRDefault="002A25BB">
      <w:pPr>
        <w:pStyle w:val="Body"/>
        <w:spacing w:after="0"/>
      </w:pPr>
    </w:p>
    <w:p w14:paraId="4BCB9ECA" w14:textId="72EC9820" w:rsidR="002A25BB" w:rsidRDefault="002A25BB">
      <w:pPr>
        <w:pStyle w:val="Body"/>
        <w:spacing w:after="0"/>
      </w:pPr>
    </w:p>
    <w:p w14:paraId="7994FDC1" w14:textId="77777777" w:rsidR="00182051" w:rsidRDefault="00182051">
      <w:pPr>
        <w:pStyle w:val="Body"/>
        <w:spacing w:after="0"/>
      </w:pPr>
    </w:p>
    <w:p w14:paraId="3027F1EE" w14:textId="77777777" w:rsidR="00182051" w:rsidRDefault="00182051">
      <w:pPr>
        <w:pStyle w:val="Body"/>
        <w:spacing w:after="0"/>
        <w:rPr>
          <w:sz w:val="18"/>
          <w:szCs w:val="18"/>
          <w:vertAlign w:val="superscript"/>
        </w:rPr>
      </w:pPr>
    </w:p>
    <w:p w14:paraId="47916B90" w14:textId="77777777" w:rsidR="00182051" w:rsidRDefault="00182051">
      <w:pPr>
        <w:pStyle w:val="Body"/>
        <w:spacing w:after="0"/>
        <w:rPr>
          <w:sz w:val="18"/>
          <w:szCs w:val="18"/>
          <w:vertAlign w:val="superscript"/>
        </w:rPr>
      </w:pPr>
    </w:p>
    <w:p w14:paraId="7509235B" w14:textId="77777777" w:rsidR="00182051" w:rsidRDefault="00182051">
      <w:pPr>
        <w:pStyle w:val="Body"/>
        <w:spacing w:after="0"/>
        <w:rPr>
          <w:sz w:val="18"/>
          <w:szCs w:val="18"/>
          <w:vertAlign w:val="superscript"/>
        </w:rPr>
      </w:pPr>
    </w:p>
    <w:p w14:paraId="24A0F4A1" w14:textId="77777777" w:rsidR="00182051" w:rsidRDefault="00182051">
      <w:pPr>
        <w:pStyle w:val="Body"/>
        <w:spacing w:after="0"/>
        <w:rPr>
          <w:sz w:val="18"/>
          <w:szCs w:val="18"/>
          <w:vertAlign w:val="superscript"/>
        </w:rPr>
      </w:pPr>
    </w:p>
    <w:p w14:paraId="72AAE879" w14:textId="7A9E43EE" w:rsidR="009946A6" w:rsidRPr="001E65A7" w:rsidRDefault="00D54853">
      <w:pPr>
        <w:pStyle w:val="Body"/>
        <w:spacing w:after="0"/>
        <w:rPr>
          <w:sz w:val="18"/>
          <w:szCs w:val="18"/>
        </w:rPr>
      </w:pPr>
      <w:r>
        <w:rPr>
          <w:sz w:val="18"/>
          <w:szCs w:val="18"/>
          <w:vertAlign w:val="superscript"/>
        </w:rPr>
        <w:t xml:space="preserve">1 </w:t>
      </w:r>
      <w:r>
        <w:rPr>
          <w:sz w:val="18"/>
          <w:szCs w:val="18"/>
        </w:rPr>
        <w:t>National Institute of Neurological Disorders and Stroke, “Low Back Pain Fact Sheet,” April 2020</w:t>
      </w:r>
      <w:r w:rsidR="00A521C4">
        <w:br w:type="page"/>
      </w:r>
    </w:p>
    <w:p w14:paraId="21A563CB" w14:textId="77777777" w:rsidR="009946A6" w:rsidRDefault="00A521C4">
      <w:pPr>
        <w:pStyle w:val="Title"/>
      </w:pPr>
      <w:r>
        <w:lastRenderedPageBreak/>
        <w:t xml:space="preserve">Week 3 </w:t>
      </w:r>
    </w:p>
    <w:p w14:paraId="60F223B5" w14:textId="3E7ECE7E" w:rsidR="009946A6" w:rsidRDefault="00A521C4">
      <w:pPr>
        <w:pStyle w:val="Heading"/>
      </w:pPr>
      <w:r>
        <w:t xml:space="preserve">Subject: Back </w:t>
      </w:r>
      <w:r w:rsidR="000D4059">
        <w:t>p</w:t>
      </w:r>
      <w:r>
        <w:t xml:space="preserve">ain </w:t>
      </w:r>
      <w:r w:rsidR="000D4059">
        <w:t>t</w:t>
      </w:r>
      <w:r>
        <w:t xml:space="preserve">reatment </w:t>
      </w:r>
      <w:r w:rsidR="000D4059">
        <w:t>m</w:t>
      </w:r>
      <w:r>
        <w:t>yths</w:t>
      </w:r>
    </w:p>
    <w:p w14:paraId="4450C31A" w14:textId="77777777" w:rsidR="009946A6" w:rsidRDefault="00A521C4">
      <w:pPr>
        <w:pStyle w:val="Body"/>
      </w:pPr>
      <w:r>
        <w:t>You have an ache in your lower back. You try to ignore it, hoping it will go away. But it’s getting worse. What should you do?</w:t>
      </w:r>
    </w:p>
    <w:p w14:paraId="695988F2" w14:textId="77777777" w:rsidR="009946A6" w:rsidRDefault="00A521C4">
      <w:pPr>
        <w:pStyle w:val="Body"/>
      </w:pPr>
      <w:r>
        <w:t>There are many common misconceptions about how to treat lower back pain. Here are some of them:</w:t>
      </w:r>
    </w:p>
    <w:p w14:paraId="2AE79737" w14:textId="0CD6A86D" w:rsidR="009946A6" w:rsidRDefault="00A521C4">
      <w:pPr>
        <w:pStyle w:val="Heading2"/>
      </w:pPr>
      <w:r>
        <w:t xml:space="preserve">Lying </w:t>
      </w:r>
      <w:r w:rsidR="000D4059">
        <w:t>d</w:t>
      </w:r>
      <w:r>
        <w:t>own</w:t>
      </w:r>
    </w:p>
    <w:p w14:paraId="11A0D0A8" w14:textId="409E10F7" w:rsidR="009946A6" w:rsidRDefault="00A521C4">
      <w:pPr>
        <w:pStyle w:val="Body"/>
      </w:pPr>
      <w:r>
        <w:t xml:space="preserve">You may have been told that lying down is the best way to soothe an aching </w:t>
      </w:r>
      <w:proofErr w:type="gramStart"/>
      <w:r>
        <w:t>back, but</w:t>
      </w:r>
      <w:proofErr w:type="gramEnd"/>
      <w:r>
        <w:t xml:space="preserve"> moving may actually be better for your back.</w:t>
      </w:r>
      <w:r w:rsidR="00D54853">
        <w:rPr>
          <w:vertAlign w:val="superscript"/>
        </w:rPr>
        <w:t>1, 2</w:t>
      </w:r>
      <w:r>
        <w:t xml:space="preserve"> </w:t>
      </w:r>
      <w:del w:id="1" w:author="Brenda" w:date="2020-10-16T13:26:00Z">
        <w:r w:rsidDel="00D54853">
          <w:delText xml:space="preserve"> </w:delText>
        </w:r>
      </w:del>
    </w:p>
    <w:p w14:paraId="61716EEF" w14:textId="133942C6" w:rsidR="009946A6" w:rsidRDefault="00A521C4">
      <w:pPr>
        <w:pStyle w:val="Heading2"/>
      </w:pPr>
      <w:r>
        <w:t xml:space="preserve">Surgery is </w:t>
      </w:r>
      <w:r w:rsidR="000D4059">
        <w:t>y</w:t>
      </w:r>
      <w:r>
        <w:t xml:space="preserve">our </w:t>
      </w:r>
      <w:r w:rsidR="000D4059">
        <w:t>b</w:t>
      </w:r>
      <w:r>
        <w:t xml:space="preserve">est </w:t>
      </w:r>
      <w:r w:rsidR="000D4059">
        <w:t>b</w:t>
      </w:r>
      <w:r>
        <w:t xml:space="preserve">et </w:t>
      </w:r>
    </w:p>
    <w:p w14:paraId="57B99F9D" w14:textId="290D6FD1" w:rsidR="009946A6" w:rsidRDefault="00A521C4">
      <w:pPr>
        <w:pStyle w:val="Body"/>
      </w:pPr>
      <w:r>
        <w:t xml:space="preserve">Surgery is not always the best treatment for alleviating back pain. </w:t>
      </w:r>
      <w:r w:rsidR="00D54853">
        <w:t>It</w:t>
      </w:r>
      <w:r>
        <w:t xml:space="preserve"> is often unjustifiable and may provide </w:t>
      </w:r>
      <w:r w:rsidR="00D54853">
        <w:t xml:space="preserve">only </w:t>
      </w:r>
      <w:r>
        <w:t>temporary relief.</w:t>
      </w:r>
      <w:r w:rsidR="00D54853">
        <w:rPr>
          <w:vertAlign w:val="superscript"/>
        </w:rPr>
        <w:t>1, 2</w:t>
      </w:r>
      <w:r>
        <w:t xml:space="preserve"> </w:t>
      </w:r>
      <w:r w:rsidR="00D54853">
        <w:t xml:space="preserve">Some </w:t>
      </w:r>
      <w:r>
        <w:t>patients who had surgery weren’t better when compared to patients who underwent non-invasive treatments for back pain.</w:t>
      </w:r>
      <w:r w:rsidR="00D54853">
        <w:rPr>
          <w:vertAlign w:val="superscript"/>
        </w:rPr>
        <w:t>2</w:t>
      </w:r>
      <w:r>
        <w:t xml:space="preserve"> Working with your healthcare provider, you can explore non-invasive therapies before opting for surgery. </w:t>
      </w:r>
    </w:p>
    <w:p w14:paraId="072D2D3E" w14:textId="6052308E" w:rsidR="009946A6" w:rsidRDefault="00A521C4">
      <w:pPr>
        <w:pStyle w:val="Heading2"/>
      </w:pPr>
      <w:r>
        <w:t xml:space="preserve">Fight through the </w:t>
      </w:r>
      <w:r w:rsidR="000D4059">
        <w:t>p</w:t>
      </w:r>
      <w:r>
        <w:t>ain</w:t>
      </w:r>
    </w:p>
    <w:p w14:paraId="6B2D69E1" w14:textId="2C347B65" w:rsidR="009946A6" w:rsidRPr="00C90AF9" w:rsidRDefault="00A521C4">
      <w:pPr>
        <w:pStyle w:val="Body"/>
      </w:pPr>
      <w:r>
        <w:t>Don’t ignore or try to fight through the pain. Lower back pain can start out as a minor problem, but it can become chronic over time. A chronic condition is persistent or recurring and can be difficult to treat. It’s also possible that lower back pain might be a symptom of an underlying medical condition, such as kidney stones.</w:t>
      </w:r>
      <w:r w:rsidR="00D54853">
        <w:rPr>
          <w:vertAlign w:val="superscript"/>
        </w:rPr>
        <w:t>3</w:t>
      </w:r>
      <w:r>
        <w:t xml:space="preserve"> Check with your doctor</w:t>
      </w:r>
      <w:r w:rsidR="00BD5554">
        <w:t xml:space="preserve"> a</w:t>
      </w:r>
      <w:r>
        <w:t xml:space="preserve">nd take the time to find a therapy that alleviates your pain safely. </w:t>
      </w:r>
    </w:p>
    <w:p w14:paraId="4843CC15" w14:textId="778A6FED" w:rsidR="009946A6" w:rsidRDefault="00A521C4">
      <w:pPr>
        <w:pStyle w:val="Body"/>
      </w:pPr>
      <w:r>
        <w:t xml:space="preserve">Watch for more information about preventing lower back pain in our </w:t>
      </w:r>
      <w:r w:rsidRPr="008911EB">
        <w:rPr>
          <w:rFonts w:cs="Calibri"/>
          <w:i/>
          <w:iCs/>
        </w:rPr>
        <w:t xml:space="preserve">Beating </w:t>
      </w:r>
      <w:r w:rsidR="008F4D57">
        <w:rPr>
          <w:rFonts w:cs="Calibri"/>
          <w:i/>
          <w:iCs/>
        </w:rPr>
        <w:t>b</w:t>
      </w:r>
      <w:r w:rsidRPr="008911EB">
        <w:rPr>
          <w:rFonts w:cs="Calibri"/>
          <w:i/>
          <w:iCs/>
        </w:rPr>
        <w:t xml:space="preserve">ack </w:t>
      </w:r>
      <w:r w:rsidR="008F4D57">
        <w:rPr>
          <w:rFonts w:cs="Calibri"/>
          <w:i/>
          <w:iCs/>
        </w:rPr>
        <w:t>p</w:t>
      </w:r>
      <w:r w:rsidRPr="008911EB">
        <w:rPr>
          <w:rFonts w:cs="Calibri"/>
          <w:i/>
          <w:iCs/>
        </w:rPr>
        <w:t>ain</w:t>
      </w:r>
      <w:r>
        <w:t xml:space="preserve"> awareness campaign.</w:t>
      </w:r>
    </w:p>
    <w:p w14:paraId="0BEED0C0" w14:textId="63CAFC90" w:rsidR="007075D3" w:rsidRDefault="007075D3">
      <w:pPr>
        <w:pStyle w:val="Body"/>
      </w:pPr>
    </w:p>
    <w:p w14:paraId="6A9250FF" w14:textId="77777777" w:rsidR="00182051" w:rsidRDefault="00182051">
      <w:pPr>
        <w:pStyle w:val="Body"/>
        <w:rPr>
          <w:sz w:val="18"/>
          <w:szCs w:val="18"/>
          <w:vertAlign w:val="superscript"/>
        </w:rPr>
      </w:pPr>
    </w:p>
    <w:p w14:paraId="7801A02E" w14:textId="77777777" w:rsidR="00182051" w:rsidRDefault="00182051">
      <w:pPr>
        <w:pStyle w:val="Body"/>
        <w:rPr>
          <w:sz w:val="18"/>
          <w:szCs w:val="18"/>
          <w:vertAlign w:val="superscript"/>
        </w:rPr>
      </w:pPr>
    </w:p>
    <w:p w14:paraId="317D389F" w14:textId="77777777" w:rsidR="00182051" w:rsidRDefault="00182051">
      <w:pPr>
        <w:pStyle w:val="Body"/>
        <w:rPr>
          <w:sz w:val="18"/>
          <w:szCs w:val="18"/>
          <w:vertAlign w:val="superscript"/>
        </w:rPr>
      </w:pPr>
    </w:p>
    <w:p w14:paraId="7C8350FF" w14:textId="77777777" w:rsidR="00182051" w:rsidRDefault="00182051">
      <w:pPr>
        <w:pStyle w:val="Body"/>
        <w:rPr>
          <w:sz w:val="18"/>
          <w:szCs w:val="18"/>
          <w:vertAlign w:val="superscript"/>
        </w:rPr>
      </w:pPr>
    </w:p>
    <w:p w14:paraId="7B65BE51" w14:textId="77777777" w:rsidR="00182051" w:rsidRDefault="00182051">
      <w:pPr>
        <w:pStyle w:val="Body"/>
        <w:rPr>
          <w:sz w:val="18"/>
          <w:szCs w:val="18"/>
          <w:vertAlign w:val="superscript"/>
        </w:rPr>
      </w:pPr>
    </w:p>
    <w:p w14:paraId="6DFD558D" w14:textId="77777777" w:rsidR="00182051" w:rsidRDefault="00182051">
      <w:pPr>
        <w:pStyle w:val="Body"/>
        <w:rPr>
          <w:sz w:val="18"/>
          <w:szCs w:val="18"/>
          <w:vertAlign w:val="superscript"/>
        </w:rPr>
      </w:pPr>
    </w:p>
    <w:p w14:paraId="51A8343E" w14:textId="77777777" w:rsidR="00182051" w:rsidRPr="00976D9E" w:rsidRDefault="00182051">
      <w:pPr>
        <w:pStyle w:val="Body"/>
        <w:rPr>
          <w:sz w:val="18"/>
          <w:szCs w:val="18"/>
          <w:vertAlign w:val="superscript"/>
        </w:rPr>
      </w:pPr>
    </w:p>
    <w:p w14:paraId="7D47FD98" w14:textId="2AC7E4FB" w:rsidR="007075D3" w:rsidRPr="00976D9E" w:rsidRDefault="007075D3">
      <w:pPr>
        <w:pStyle w:val="Body"/>
        <w:rPr>
          <w:sz w:val="18"/>
          <w:szCs w:val="18"/>
        </w:rPr>
      </w:pPr>
      <w:r w:rsidRPr="00976D9E">
        <w:rPr>
          <w:sz w:val="18"/>
          <w:szCs w:val="18"/>
          <w:vertAlign w:val="superscript"/>
        </w:rPr>
        <w:t xml:space="preserve">1 </w:t>
      </w:r>
      <w:proofErr w:type="spellStart"/>
      <w:r w:rsidRPr="00976D9E">
        <w:rPr>
          <w:sz w:val="18"/>
          <w:szCs w:val="18"/>
        </w:rPr>
        <w:t>Qaseem</w:t>
      </w:r>
      <w:proofErr w:type="spellEnd"/>
      <w:r w:rsidRPr="00976D9E">
        <w:rPr>
          <w:sz w:val="18"/>
          <w:szCs w:val="18"/>
        </w:rPr>
        <w:t xml:space="preserve">, A. Annals </w:t>
      </w:r>
      <w:r w:rsidR="00D43C33" w:rsidRPr="00976D9E">
        <w:rPr>
          <w:sz w:val="18"/>
          <w:szCs w:val="18"/>
        </w:rPr>
        <w:t xml:space="preserve">of </w:t>
      </w:r>
      <w:r w:rsidRPr="00976D9E">
        <w:rPr>
          <w:sz w:val="18"/>
          <w:szCs w:val="18"/>
        </w:rPr>
        <w:t xml:space="preserve">Internal Medicine, “Noninvasive Treatments for Acute, Subacute, and Chronic Low Back Pain: </w:t>
      </w:r>
      <w:r w:rsidR="00D43C33" w:rsidRPr="00976D9E">
        <w:rPr>
          <w:sz w:val="18"/>
          <w:szCs w:val="18"/>
        </w:rPr>
        <w:t xml:space="preserve">A </w:t>
      </w:r>
      <w:r w:rsidRPr="00976D9E">
        <w:rPr>
          <w:sz w:val="18"/>
          <w:szCs w:val="18"/>
        </w:rPr>
        <w:t>Clinical Practice Guideline from the American College of Physicians.” Volume 166, Issue 7, 4 April 2017, pages: 514-530</w:t>
      </w:r>
    </w:p>
    <w:p w14:paraId="22AAD867" w14:textId="274FC79A" w:rsidR="007075D3" w:rsidRPr="00976D9E" w:rsidRDefault="007075D3">
      <w:pPr>
        <w:pStyle w:val="Body"/>
        <w:rPr>
          <w:sz w:val="18"/>
          <w:szCs w:val="18"/>
        </w:rPr>
      </w:pPr>
      <w:r w:rsidRPr="00976D9E">
        <w:rPr>
          <w:sz w:val="18"/>
          <w:szCs w:val="18"/>
          <w:vertAlign w:val="superscript"/>
        </w:rPr>
        <w:t>2</w:t>
      </w:r>
      <w:r w:rsidRPr="00976D9E">
        <w:rPr>
          <w:sz w:val="18"/>
          <w:szCs w:val="18"/>
        </w:rPr>
        <w:t xml:space="preserve"> National Institute of Arthritis and Musculoskeletal and Skin Diseases, “Back Pain,” accessed at </w:t>
      </w:r>
      <w:hyperlink r:id="rId12" w:history="1">
        <w:r w:rsidRPr="00976D9E">
          <w:rPr>
            <w:rStyle w:val="Hyperlink"/>
            <w:sz w:val="18"/>
            <w:szCs w:val="18"/>
          </w:rPr>
          <w:t>www.niams.nih.gov</w:t>
        </w:r>
      </w:hyperlink>
      <w:r w:rsidRPr="00976D9E">
        <w:rPr>
          <w:sz w:val="18"/>
          <w:szCs w:val="18"/>
        </w:rPr>
        <w:t>, last reviewed: July 2019</w:t>
      </w:r>
    </w:p>
    <w:p w14:paraId="3AA9198A" w14:textId="020B0CB9" w:rsidR="007075D3" w:rsidRPr="00976D9E" w:rsidRDefault="007075D3">
      <w:pPr>
        <w:pStyle w:val="Body"/>
        <w:rPr>
          <w:sz w:val="18"/>
          <w:szCs w:val="18"/>
        </w:rPr>
      </w:pPr>
      <w:r w:rsidRPr="00976D9E">
        <w:rPr>
          <w:sz w:val="18"/>
          <w:szCs w:val="18"/>
          <w:vertAlign w:val="superscript"/>
        </w:rPr>
        <w:t>3</w:t>
      </w:r>
      <w:r w:rsidRPr="00976D9E">
        <w:rPr>
          <w:sz w:val="18"/>
          <w:szCs w:val="18"/>
        </w:rPr>
        <w:t xml:space="preserve"> National Institute of Neurological Disorders and Stroke, “Low Back Pain Fact Sheet,” April 2020</w:t>
      </w:r>
    </w:p>
    <w:sectPr w:rsidR="007075D3" w:rsidRPr="00976D9E">
      <w:headerReference w:type="default" r:id="rId13"/>
      <w:footerReference w:type="default" r:id="rId1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4C8373" w14:textId="77777777" w:rsidR="009E1217" w:rsidRDefault="009E1217">
      <w:r>
        <w:separator/>
      </w:r>
    </w:p>
  </w:endnote>
  <w:endnote w:type="continuationSeparator" w:id="0">
    <w:p w14:paraId="6E233E52" w14:textId="77777777" w:rsidR="009E1217" w:rsidRDefault="009E1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3F8570" w14:textId="77777777" w:rsidR="009946A6" w:rsidRDefault="00A521C4">
    <w:pPr>
      <w:pStyle w:val="Body"/>
      <w:spacing w:before="120"/>
      <w:rPr>
        <w:sz w:val="18"/>
        <w:szCs w:val="18"/>
      </w:rPr>
    </w:pPr>
    <w:r>
      <w:rPr>
        <w:sz w:val="18"/>
        <w:szCs w:val="18"/>
      </w:rPr>
      <w:t>The information and materials included in MetLife’s Health and Wellness Information Library, including all toolkits, modules, template communications, text, charts, graphics and other materials, (collectively, the “Content”) are intended to provide general guidance on health and wellness matters and are not, and should not be relied on as, medical advice. While the Content is based on resources that MetLife believes to be well-documented, MetLife is not responsible for the accuracy of the Content, and you rely on the Content at your own risk. Each person’s condition and health circumstances are unique, and therefore the Content may not apply to you. The Content is not a substitute for professional medical advice. You should always consult your licensed health care professional for the diagnosis and treatment of any medical condition and before starting or changing your health regimen, including seeking advice regarding what drugs, diet, exercise routines, physical activities or procedures are appropriate for your particular condition and circumstances.</w:t>
    </w:r>
  </w:p>
  <w:p w14:paraId="42EF159E" w14:textId="43471F81" w:rsidR="009946A6" w:rsidRDefault="00FE7E1F" w:rsidP="00FE7E1F">
    <w:pPr>
      <w:pStyle w:val="Body"/>
    </w:pPr>
    <w:r>
      <w:rPr>
        <w:rStyle w:val="normaltextrun"/>
        <w:rFonts w:cs="Calibri"/>
        <w:sz w:val="18"/>
        <w:szCs w:val="18"/>
        <w:shd w:val="clear" w:color="auto" w:fill="FFFFFF"/>
      </w:rPr>
      <w:t>L01210103</w:t>
    </w:r>
    <w:r w:rsidR="00D11676">
      <w:rPr>
        <w:rStyle w:val="normaltextrun"/>
        <w:rFonts w:cs="Calibri"/>
        <w:sz w:val="18"/>
        <w:szCs w:val="18"/>
        <w:shd w:val="clear" w:color="auto" w:fill="FFFFFF"/>
      </w:rPr>
      <w:t>26</w:t>
    </w:r>
    <w:r>
      <w:rPr>
        <w:rStyle w:val="normaltextrun"/>
        <w:rFonts w:cs="Calibri"/>
        <w:sz w:val="18"/>
        <w:szCs w:val="18"/>
        <w:shd w:val="clear" w:color="auto" w:fill="FFFFFF"/>
      </w:rPr>
      <w:t>[exp</w:t>
    </w:r>
    <w:proofErr w:type="gramStart"/>
    <w:r>
      <w:rPr>
        <w:rStyle w:val="normaltextrun"/>
        <w:rFonts w:cs="Calibri"/>
        <w:sz w:val="18"/>
        <w:szCs w:val="18"/>
        <w:shd w:val="clear" w:color="auto" w:fill="FFFFFF"/>
      </w:rPr>
      <w:t>1122][</w:t>
    </w:r>
    <w:proofErr w:type="gramEnd"/>
    <w:r>
      <w:rPr>
        <w:rStyle w:val="normaltextrun"/>
        <w:rFonts w:cs="Calibri"/>
        <w:sz w:val="18"/>
        <w:szCs w:val="18"/>
        <w:shd w:val="clear" w:color="auto" w:fill="FFFFFF"/>
      </w:rPr>
      <w:t>All States]   © 202</w:t>
    </w:r>
    <w:r w:rsidR="00182051">
      <w:rPr>
        <w:rStyle w:val="normaltextrun"/>
        <w:rFonts w:cs="Calibri"/>
        <w:sz w:val="18"/>
        <w:szCs w:val="18"/>
        <w:shd w:val="clear" w:color="auto" w:fill="FFFFFF"/>
      </w:rPr>
      <w:t>1</w:t>
    </w:r>
    <w:r>
      <w:rPr>
        <w:rStyle w:val="normaltextrun"/>
        <w:rFonts w:cs="Calibri"/>
        <w:sz w:val="18"/>
        <w:szCs w:val="18"/>
        <w:shd w:val="clear" w:color="auto" w:fill="FFFFFF"/>
      </w:rPr>
      <w:t> MetLife Services and Solutions, LLC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BD7E6A" w14:textId="77777777" w:rsidR="009E1217" w:rsidRDefault="009E1217">
      <w:r>
        <w:separator/>
      </w:r>
    </w:p>
  </w:footnote>
  <w:footnote w:type="continuationSeparator" w:id="0">
    <w:p w14:paraId="2B492D21" w14:textId="77777777" w:rsidR="009E1217" w:rsidRDefault="009E1217">
      <w:r>
        <w:continuationSeparator/>
      </w:r>
    </w:p>
  </w:footnote>
  <w:footnote w:type="continuationNotice" w:id="1">
    <w:p w14:paraId="26005DE7" w14:textId="77777777" w:rsidR="009E1217" w:rsidRDefault="009E1217"/>
  </w:footnote>
  <w:footnote w:id="2">
    <w:p w14:paraId="188DD548" w14:textId="63614E55" w:rsidR="009946A6" w:rsidRPr="00976D9E" w:rsidRDefault="00A521C4">
      <w:pPr>
        <w:pStyle w:val="FootnoteText"/>
        <w:spacing w:after="0"/>
        <w:rPr>
          <w:sz w:val="18"/>
          <w:szCs w:val="18"/>
        </w:rPr>
      </w:pPr>
      <w:r w:rsidRPr="00976D9E">
        <w:rPr>
          <w:sz w:val="18"/>
          <w:szCs w:val="18"/>
          <w:vertAlign w:val="superscript"/>
        </w:rPr>
        <w:footnoteRef/>
      </w:r>
      <w:r w:rsidRPr="00976D9E">
        <w:rPr>
          <w:sz w:val="18"/>
          <w:szCs w:val="18"/>
        </w:rPr>
        <w:t xml:space="preserve"> </w:t>
      </w:r>
      <w:r w:rsidR="00D54853" w:rsidRPr="00976D9E">
        <w:rPr>
          <w:sz w:val="18"/>
          <w:szCs w:val="18"/>
        </w:rPr>
        <w:t xml:space="preserve">National Institute of Arthritis and Musculoskeletal and Skin Diseases, “Back Pain,” accessed at </w:t>
      </w:r>
      <w:hyperlink r:id="rId1" w:history="1">
        <w:r w:rsidR="00D54853" w:rsidRPr="00976D9E">
          <w:rPr>
            <w:rStyle w:val="Hyperlink"/>
            <w:sz w:val="18"/>
            <w:szCs w:val="18"/>
            <w:u w:val="none"/>
          </w:rPr>
          <w:t>www.niams.nih.gov</w:t>
        </w:r>
      </w:hyperlink>
      <w:r w:rsidR="00D54853" w:rsidRPr="00976D9E">
        <w:rPr>
          <w:sz w:val="18"/>
          <w:szCs w:val="18"/>
        </w:rPr>
        <w:t>, last reviewed: July 2019</w:t>
      </w:r>
    </w:p>
  </w:footnote>
  <w:footnote w:id="3">
    <w:p w14:paraId="371EC350" w14:textId="3309A26E" w:rsidR="004D05D8" w:rsidRPr="00976D9E" w:rsidRDefault="004D05D8" w:rsidP="004D05D8">
      <w:pPr>
        <w:pStyle w:val="FootnoteText"/>
        <w:spacing w:after="0"/>
        <w:rPr>
          <w:sz w:val="18"/>
          <w:szCs w:val="18"/>
        </w:rPr>
      </w:pPr>
      <w:r w:rsidRPr="00976D9E">
        <w:rPr>
          <w:sz w:val="18"/>
          <w:szCs w:val="18"/>
          <w:vertAlign w:val="superscript"/>
        </w:rPr>
        <w:footnoteRef/>
      </w:r>
      <w:r w:rsidRPr="00976D9E">
        <w:rPr>
          <w:sz w:val="18"/>
          <w:szCs w:val="18"/>
        </w:rPr>
        <w:t xml:space="preserve"> National Institute of Neurological Disorders and Stroke, "</w:t>
      </w:r>
      <w:r w:rsidR="001169B9" w:rsidRPr="00976D9E">
        <w:rPr>
          <w:sz w:val="18"/>
          <w:szCs w:val="18"/>
        </w:rPr>
        <w:t xml:space="preserve">Low </w:t>
      </w:r>
      <w:r w:rsidRPr="00976D9E">
        <w:rPr>
          <w:sz w:val="18"/>
          <w:szCs w:val="18"/>
        </w:rPr>
        <w:t xml:space="preserve">Back Pain Fact Sheet,” </w:t>
      </w:r>
      <w:r w:rsidR="001169B9" w:rsidRPr="00976D9E">
        <w:rPr>
          <w:sz w:val="18"/>
          <w:szCs w:val="18"/>
        </w:rPr>
        <w:t>April 2020</w:t>
      </w:r>
    </w:p>
  </w:footnote>
  <w:footnote w:id="4">
    <w:p w14:paraId="52EB12B8" w14:textId="2706F496" w:rsidR="004D05D8" w:rsidRPr="001E65A7" w:rsidRDefault="004D05D8">
      <w:pPr>
        <w:pStyle w:val="FootnoteText"/>
        <w:rPr>
          <w:sz w:val="18"/>
          <w:szCs w:val="18"/>
        </w:rPr>
      </w:pPr>
      <w:r w:rsidRPr="00976D9E">
        <w:rPr>
          <w:rStyle w:val="FootnoteReference"/>
          <w:sz w:val="18"/>
          <w:szCs w:val="18"/>
        </w:rPr>
        <w:footnoteRef/>
      </w:r>
      <w:r w:rsidRPr="00976D9E">
        <w:rPr>
          <w:sz w:val="18"/>
          <w:szCs w:val="18"/>
        </w:rPr>
        <w:t xml:space="preserve"> North American Spine Society, "Acute Low Back Pain," </w:t>
      </w:r>
      <w:r w:rsidR="000248CB" w:rsidRPr="00976D9E">
        <w:rPr>
          <w:sz w:val="18"/>
          <w:szCs w:val="18"/>
        </w:rPr>
        <w:t>a</w:t>
      </w:r>
      <w:r w:rsidRPr="00976D9E">
        <w:rPr>
          <w:sz w:val="18"/>
          <w:szCs w:val="18"/>
        </w:rPr>
        <w:t>ccessed online, June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9F9105" w14:textId="1FC3D7C1" w:rsidR="009946A6" w:rsidRDefault="00A521C4">
    <w:pPr>
      <w:pStyle w:val="Body"/>
      <w:spacing w:after="0"/>
      <w:rPr>
        <w:rFonts w:ascii="Helvetica" w:eastAsia="Helvetica" w:hAnsi="Helvetica" w:cs="Helvetica"/>
        <w:b/>
        <w:bCs/>
      </w:rPr>
    </w:pPr>
    <w:r>
      <w:rPr>
        <w:rFonts w:ascii="Helvetica" w:hAnsi="Helvetica"/>
        <w:b/>
        <w:bCs/>
      </w:rPr>
      <w:t xml:space="preserve">Beating </w:t>
    </w:r>
    <w:r w:rsidR="00B46B55">
      <w:rPr>
        <w:rFonts w:ascii="Helvetica" w:hAnsi="Helvetica"/>
        <w:b/>
        <w:bCs/>
      </w:rPr>
      <w:t>b</w:t>
    </w:r>
    <w:r>
      <w:rPr>
        <w:rFonts w:ascii="Helvetica" w:hAnsi="Helvetica"/>
        <w:b/>
        <w:bCs/>
      </w:rPr>
      <w:t xml:space="preserve">ack </w:t>
    </w:r>
    <w:r w:rsidR="00B46B55">
      <w:rPr>
        <w:rFonts w:ascii="Helvetica" w:hAnsi="Helvetica"/>
        <w:b/>
        <w:bCs/>
      </w:rPr>
      <w:t>p</w:t>
    </w:r>
    <w:r>
      <w:rPr>
        <w:rFonts w:ascii="Helvetica" w:hAnsi="Helvetica"/>
        <w:b/>
        <w:bCs/>
      </w:rPr>
      <w:t xml:space="preserve">ain </w:t>
    </w:r>
    <w:r w:rsidR="00B46B55">
      <w:rPr>
        <w:rFonts w:ascii="Helvetica" w:hAnsi="Helvetica"/>
        <w:b/>
        <w:bCs/>
      </w:rPr>
      <w:t>e</w:t>
    </w:r>
    <w:r>
      <w:rPr>
        <w:rFonts w:ascii="Helvetica" w:hAnsi="Helvetica"/>
        <w:b/>
        <w:bCs/>
      </w:rPr>
      <w:t xml:space="preserve">mail </w:t>
    </w:r>
    <w:r w:rsidR="00B46B55">
      <w:rPr>
        <w:rFonts w:ascii="Helvetica" w:hAnsi="Helvetica"/>
        <w:b/>
        <w:bCs/>
      </w:rPr>
      <w:t>c</w:t>
    </w:r>
    <w:r>
      <w:rPr>
        <w:rFonts w:ascii="Helvetica" w:hAnsi="Helvetica"/>
        <w:b/>
        <w:bCs/>
      </w:rPr>
      <w:t xml:space="preserve">ampaign </w:t>
    </w:r>
    <w:r w:rsidR="00B46B55">
      <w:rPr>
        <w:rFonts w:ascii="Helvetica" w:hAnsi="Helvetica"/>
        <w:b/>
        <w:bCs/>
      </w:rPr>
      <w:t>s</w:t>
    </w:r>
    <w:r>
      <w:rPr>
        <w:rFonts w:ascii="Helvetica" w:hAnsi="Helvetica"/>
        <w:b/>
        <w:bCs/>
      </w:rPr>
      <w:t>eries</w:t>
    </w:r>
  </w:p>
  <w:p w14:paraId="7C8B4FCB" w14:textId="77777777" w:rsidR="009946A6" w:rsidRDefault="00A521C4">
    <w:pPr>
      <w:pStyle w:val="Body"/>
      <w:spacing w:after="0"/>
    </w:pPr>
    <w:r>
      <w:rPr>
        <w:rFonts w:ascii="Helvetica" w:hAnsi="Helvetica"/>
        <w:b/>
        <w:bCs/>
      </w:rPr>
      <w:t>D4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9522A1"/>
    <w:multiLevelType w:val="hybridMultilevel"/>
    <w:tmpl w:val="C9C2B65A"/>
    <w:numStyleLink w:val="ImportedStyle1"/>
  </w:abstractNum>
  <w:abstractNum w:abstractNumId="1" w15:restartNumberingAfterBreak="0">
    <w:nsid w:val="222521A5"/>
    <w:multiLevelType w:val="hybridMultilevel"/>
    <w:tmpl w:val="C9C2B65A"/>
    <w:styleLink w:val="ImportedStyle1"/>
    <w:lvl w:ilvl="0" w:tplc="35F2FF3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638047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D835C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B90FCD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4BE2EB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65A0F5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8814A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1EE13A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CF4D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4F9B3593"/>
    <w:multiLevelType w:val="hybridMultilevel"/>
    <w:tmpl w:val="FB686A0C"/>
    <w:numStyleLink w:val="ImportedStyle2"/>
  </w:abstractNum>
  <w:abstractNum w:abstractNumId="3" w15:restartNumberingAfterBreak="0">
    <w:nsid w:val="74AF3337"/>
    <w:multiLevelType w:val="hybridMultilevel"/>
    <w:tmpl w:val="FB686A0C"/>
    <w:styleLink w:val="ImportedStyle2"/>
    <w:lvl w:ilvl="0" w:tplc="CD78F06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B52746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57A8DE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AB4558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E44B6D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170193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D4828C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AD83A5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FA6A50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aples, Ariadne">
    <w15:presenceInfo w15:providerId="AD" w15:userId="S::astaples@metlife.com::bf88aa84-c863-42dd-b0f6-a21ec2769a44"/>
  </w15:person>
  <w15:person w15:author="Brenda">
    <w15:presenceInfo w15:providerId="None" w15:userId="Bren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6A6"/>
    <w:rsid w:val="000248CB"/>
    <w:rsid w:val="000D4059"/>
    <w:rsid w:val="001169B9"/>
    <w:rsid w:val="00182051"/>
    <w:rsid w:val="00184ABB"/>
    <w:rsid w:val="001E65A7"/>
    <w:rsid w:val="002169FC"/>
    <w:rsid w:val="002A25BB"/>
    <w:rsid w:val="00351BB9"/>
    <w:rsid w:val="0040115E"/>
    <w:rsid w:val="004072C0"/>
    <w:rsid w:val="00422047"/>
    <w:rsid w:val="004A3DE5"/>
    <w:rsid w:val="004D05D8"/>
    <w:rsid w:val="00607459"/>
    <w:rsid w:val="0062272D"/>
    <w:rsid w:val="0065559D"/>
    <w:rsid w:val="0069165B"/>
    <w:rsid w:val="006C204A"/>
    <w:rsid w:val="006E47AD"/>
    <w:rsid w:val="006F7F60"/>
    <w:rsid w:val="007075D3"/>
    <w:rsid w:val="00735DCA"/>
    <w:rsid w:val="007E3E49"/>
    <w:rsid w:val="00853A1F"/>
    <w:rsid w:val="008865BF"/>
    <w:rsid w:val="008911EB"/>
    <w:rsid w:val="008B51FA"/>
    <w:rsid w:val="008F4D57"/>
    <w:rsid w:val="008F568B"/>
    <w:rsid w:val="00933022"/>
    <w:rsid w:val="00936345"/>
    <w:rsid w:val="0094384E"/>
    <w:rsid w:val="0097214E"/>
    <w:rsid w:val="00976D9E"/>
    <w:rsid w:val="009946A6"/>
    <w:rsid w:val="009C7901"/>
    <w:rsid w:val="009E1217"/>
    <w:rsid w:val="00A521C4"/>
    <w:rsid w:val="00AD4E92"/>
    <w:rsid w:val="00AF7A20"/>
    <w:rsid w:val="00B46B55"/>
    <w:rsid w:val="00B52863"/>
    <w:rsid w:val="00B718BB"/>
    <w:rsid w:val="00BB77E6"/>
    <w:rsid w:val="00BD5554"/>
    <w:rsid w:val="00C20D0A"/>
    <w:rsid w:val="00C84B9A"/>
    <w:rsid w:val="00C90AF9"/>
    <w:rsid w:val="00CB5AE5"/>
    <w:rsid w:val="00D11676"/>
    <w:rsid w:val="00D43C33"/>
    <w:rsid w:val="00D54853"/>
    <w:rsid w:val="00DB7C2E"/>
    <w:rsid w:val="00DE75A1"/>
    <w:rsid w:val="00DF69D7"/>
    <w:rsid w:val="00E44242"/>
    <w:rsid w:val="00EA1DE7"/>
    <w:rsid w:val="00F07A9B"/>
    <w:rsid w:val="00F42C4F"/>
    <w:rsid w:val="00F544F3"/>
    <w:rsid w:val="00F576BD"/>
    <w:rsid w:val="00FB40D4"/>
    <w:rsid w:val="00FE7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819BA"/>
  <w15:docId w15:val="{3CDD0C5F-F9F5-43A5-BBDB-9B22D5922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2">
    <w:name w:val="heading 2"/>
    <w:next w:val="Body"/>
    <w:uiPriority w:val="9"/>
    <w:unhideWhenUsed/>
    <w:qFormat/>
    <w:pPr>
      <w:spacing w:before="240"/>
      <w:outlineLvl w:val="1"/>
    </w:pPr>
    <w:rPr>
      <w:rFonts w:ascii="Cambria" w:eastAsia="Cambria" w:hAnsi="Cambria" w:cs="Cambria"/>
      <w:b/>
      <w:bCs/>
      <w:i/>
      <w:iCs/>
      <w:color w:val="4F81BD"/>
      <w:sz w:val="22"/>
      <w:szCs w:val="22"/>
      <w:u w:color="4F81BD"/>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pPr>
      <w:spacing w:after="120"/>
    </w:pPr>
    <w:rPr>
      <w:rFonts w:ascii="Calibri" w:hAnsi="Calibri" w:cs="Arial Unicode MS"/>
      <w:color w:val="000000"/>
      <w:sz w:val="22"/>
      <w:szCs w:val="22"/>
      <w:u w:color="000000"/>
      <w14:textOutline w14:w="0" w14:cap="flat" w14:cmpd="sng" w14:algn="ctr">
        <w14:noFill/>
        <w14:prstDash w14:val="solid"/>
        <w14:bevel/>
      </w14:textOutline>
    </w:rPr>
  </w:style>
  <w:style w:type="paragraph" w:styleId="Title">
    <w:name w:val="Title"/>
    <w:next w:val="Body"/>
    <w:uiPriority w:val="10"/>
    <w:qFormat/>
    <w:pPr>
      <w:spacing w:after="120"/>
    </w:pPr>
    <w:rPr>
      <w:rFonts w:ascii="Cambria" w:eastAsia="Cambria" w:hAnsi="Cambria" w:cs="Cambria"/>
      <w:b/>
      <w:bCs/>
      <w:color w:val="17365D"/>
      <w:spacing w:val="5"/>
      <w:kern w:val="28"/>
      <w:sz w:val="28"/>
      <w:szCs w:val="28"/>
      <w:u w:color="17365D"/>
      <w14:textOutline w14:w="0" w14:cap="flat" w14:cmpd="sng" w14:algn="ctr">
        <w14:noFill/>
        <w14:prstDash w14:val="solid"/>
        <w14:bevel/>
      </w14:textOutline>
    </w:rPr>
  </w:style>
  <w:style w:type="paragraph" w:customStyle="1" w:styleId="Heading">
    <w:name w:val="Heading"/>
    <w:next w:val="Body"/>
    <w:pPr>
      <w:spacing w:after="120"/>
      <w:outlineLvl w:val="0"/>
    </w:pPr>
    <w:rPr>
      <w:rFonts w:ascii="Arial" w:hAnsi="Arial" w:cs="Arial Unicode MS"/>
      <w:b/>
      <w:bCs/>
      <w:color w:val="000000"/>
      <w:sz w:val="24"/>
      <w:szCs w:val="24"/>
      <w:u w:color="000000"/>
      <w14:textOutline w14:w="0" w14:cap="flat" w14:cmpd="sng" w14:algn="ctr">
        <w14:noFill/>
        <w14:prstDash w14:val="solid"/>
        <w14:bevel/>
      </w14:textOutline>
    </w:rPr>
  </w:style>
  <w:style w:type="paragraph" w:customStyle="1" w:styleId="Default">
    <w:name w:val="Default"/>
    <w:rPr>
      <w:rFonts w:ascii="Helvetica Neue" w:eastAsia="Helvetica Neue" w:hAnsi="Helvetica Neue" w:cs="Helvetica Neue"/>
      <w:color w:val="000000"/>
      <w:sz w:val="22"/>
      <w:szCs w:val="22"/>
      <w14:textOutline w14:w="0" w14:cap="flat" w14:cmpd="sng" w14:algn="ctr">
        <w14:noFill/>
        <w14:prstDash w14:val="solid"/>
        <w14:bevel/>
      </w14:textOutline>
    </w:rPr>
  </w:style>
  <w:style w:type="paragraph" w:styleId="FootnoteText">
    <w:name w:val="footnote text"/>
    <w:pPr>
      <w:spacing w:after="120"/>
    </w:pPr>
    <w:rPr>
      <w:rFonts w:ascii="Calibri" w:eastAsia="Calibri" w:hAnsi="Calibri" w:cs="Calibri"/>
      <w:color w:val="000000"/>
      <w:u w:color="000000"/>
    </w:rPr>
  </w:style>
  <w:style w:type="paragraph" w:styleId="ListParagraph">
    <w:name w:val="List Paragraph"/>
    <w:pPr>
      <w:spacing w:after="120"/>
      <w:ind w:left="720"/>
    </w:pPr>
    <w:rPr>
      <w:rFonts w:ascii="Calibri" w:hAnsi="Calibri" w:cs="Arial Unicode MS"/>
      <w:color w:val="000000"/>
      <w:sz w:val="22"/>
      <w:szCs w:val="22"/>
      <w:u w:color="000000"/>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35D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5DCA"/>
    <w:rPr>
      <w:rFonts w:ascii="Segoe UI" w:hAnsi="Segoe UI" w:cs="Segoe UI"/>
      <w:sz w:val="18"/>
      <w:szCs w:val="18"/>
    </w:rPr>
  </w:style>
  <w:style w:type="paragraph" w:styleId="EndnoteText">
    <w:name w:val="endnote text"/>
    <w:basedOn w:val="Normal"/>
    <w:link w:val="EndnoteTextChar"/>
    <w:uiPriority w:val="99"/>
    <w:semiHidden/>
    <w:unhideWhenUsed/>
    <w:rsid w:val="004D05D8"/>
    <w:rPr>
      <w:sz w:val="20"/>
      <w:szCs w:val="20"/>
    </w:rPr>
  </w:style>
  <w:style w:type="character" w:customStyle="1" w:styleId="EndnoteTextChar">
    <w:name w:val="Endnote Text Char"/>
    <w:basedOn w:val="DefaultParagraphFont"/>
    <w:link w:val="EndnoteText"/>
    <w:uiPriority w:val="99"/>
    <w:semiHidden/>
    <w:rsid w:val="004D05D8"/>
  </w:style>
  <w:style w:type="character" w:styleId="EndnoteReference">
    <w:name w:val="endnote reference"/>
    <w:basedOn w:val="DefaultParagraphFont"/>
    <w:uiPriority w:val="99"/>
    <w:semiHidden/>
    <w:unhideWhenUsed/>
    <w:rsid w:val="004D05D8"/>
    <w:rPr>
      <w:vertAlign w:val="superscript"/>
    </w:rPr>
  </w:style>
  <w:style w:type="character" w:styleId="FootnoteReference">
    <w:name w:val="footnote reference"/>
    <w:basedOn w:val="DefaultParagraphFont"/>
    <w:uiPriority w:val="99"/>
    <w:semiHidden/>
    <w:unhideWhenUsed/>
    <w:rsid w:val="004D05D8"/>
    <w:rPr>
      <w:vertAlign w:val="superscript"/>
    </w:rPr>
  </w:style>
  <w:style w:type="paragraph" w:styleId="CommentSubject">
    <w:name w:val="annotation subject"/>
    <w:basedOn w:val="CommentText"/>
    <w:next w:val="CommentText"/>
    <w:link w:val="CommentSubjectChar"/>
    <w:uiPriority w:val="99"/>
    <w:semiHidden/>
    <w:unhideWhenUsed/>
    <w:rsid w:val="001169B9"/>
    <w:rPr>
      <w:b/>
      <w:bCs/>
    </w:rPr>
  </w:style>
  <w:style w:type="character" w:customStyle="1" w:styleId="CommentSubjectChar">
    <w:name w:val="Comment Subject Char"/>
    <w:basedOn w:val="CommentTextChar"/>
    <w:link w:val="CommentSubject"/>
    <w:uiPriority w:val="99"/>
    <w:semiHidden/>
    <w:rsid w:val="001169B9"/>
    <w:rPr>
      <w:b/>
      <w:bCs/>
    </w:rPr>
  </w:style>
  <w:style w:type="paragraph" w:styleId="Revision">
    <w:name w:val="Revision"/>
    <w:hidden/>
    <w:uiPriority w:val="99"/>
    <w:semiHidden/>
    <w:rsid w:val="001169B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Header">
    <w:name w:val="header"/>
    <w:basedOn w:val="Normal"/>
    <w:link w:val="HeaderChar"/>
    <w:uiPriority w:val="99"/>
    <w:unhideWhenUsed/>
    <w:rsid w:val="007E3E49"/>
    <w:pPr>
      <w:tabs>
        <w:tab w:val="center" w:pos="4680"/>
        <w:tab w:val="right" w:pos="9360"/>
      </w:tabs>
    </w:pPr>
  </w:style>
  <w:style w:type="character" w:customStyle="1" w:styleId="HeaderChar">
    <w:name w:val="Header Char"/>
    <w:basedOn w:val="DefaultParagraphFont"/>
    <w:link w:val="Header"/>
    <w:uiPriority w:val="99"/>
    <w:rsid w:val="007E3E49"/>
    <w:rPr>
      <w:sz w:val="24"/>
      <w:szCs w:val="24"/>
    </w:rPr>
  </w:style>
  <w:style w:type="paragraph" w:styleId="Footer">
    <w:name w:val="footer"/>
    <w:basedOn w:val="Normal"/>
    <w:link w:val="FooterChar"/>
    <w:uiPriority w:val="99"/>
    <w:unhideWhenUsed/>
    <w:rsid w:val="007E3E49"/>
    <w:pPr>
      <w:tabs>
        <w:tab w:val="center" w:pos="4680"/>
        <w:tab w:val="right" w:pos="9360"/>
      </w:tabs>
    </w:pPr>
  </w:style>
  <w:style w:type="character" w:customStyle="1" w:styleId="FooterChar">
    <w:name w:val="Footer Char"/>
    <w:basedOn w:val="DefaultParagraphFont"/>
    <w:link w:val="Footer"/>
    <w:uiPriority w:val="99"/>
    <w:rsid w:val="007E3E49"/>
    <w:rPr>
      <w:sz w:val="24"/>
      <w:szCs w:val="24"/>
    </w:rPr>
  </w:style>
  <w:style w:type="character" w:styleId="UnresolvedMention">
    <w:name w:val="Unresolved Mention"/>
    <w:basedOn w:val="DefaultParagraphFont"/>
    <w:uiPriority w:val="99"/>
    <w:semiHidden/>
    <w:unhideWhenUsed/>
    <w:rsid w:val="00D54853"/>
    <w:rPr>
      <w:color w:val="605E5C"/>
      <w:shd w:val="clear" w:color="auto" w:fill="E1DFDD"/>
    </w:rPr>
  </w:style>
  <w:style w:type="character" w:customStyle="1" w:styleId="normaltextrun">
    <w:name w:val="normaltextrun"/>
    <w:basedOn w:val="DefaultParagraphFont"/>
    <w:rsid w:val="00FE7E1F"/>
  </w:style>
  <w:style w:type="character" w:customStyle="1" w:styleId="eop">
    <w:name w:val="eop"/>
    <w:basedOn w:val="DefaultParagraphFont"/>
    <w:rsid w:val="00FE7E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niams.nih.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niams.nih.gov"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Cambria"/>
        <a:ea typeface="Cambria"/>
        <a:cs typeface="Cambria"/>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f5af0f96-557c-40e5-b74f-4de88d247c44"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9CC72FB9C666634FBFE5AF86A701B6BE" ma:contentTypeVersion="11" ma:contentTypeDescription="Create a new document." ma:contentTypeScope="" ma:versionID="8a0b36327fb971b1956f4946f57b5316">
  <xsd:schema xmlns:xsd="http://www.w3.org/2001/XMLSchema" xmlns:xs="http://www.w3.org/2001/XMLSchema" xmlns:p="http://schemas.microsoft.com/office/2006/metadata/properties" xmlns:ns2="d18c1617-1ac8-4b22-9cef-b2ac240d88cb" xmlns:ns3="335ec2f7-c306-495f-a4ce-05aeeec59694" xmlns:ns4="904161e0-5f66-45e8-92fd-520755ec9303" targetNamespace="http://schemas.microsoft.com/office/2006/metadata/properties" ma:root="true" ma:fieldsID="8b13dffdb03458e524af41361bb0ee55" ns2:_="" ns3:_="" ns4:_="">
    <xsd:import namespace="d18c1617-1ac8-4b22-9cef-b2ac240d88cb"/>
    <xsd:import namespace="335ec2f7-c306-495f-a4ce-05aeeec59694"/>
    <xsd:import namespace="904161e0-5f66-45e8-92fd-520755ec9303"/>
    <xsd:element name="properties">
      <xsd:complexType>
        <xsd:sequence>
          <xsd:element name="documentManagement">
            <xsd:complexType>
              <xsd:all>
                <xsd:element ref="ns2:TaxKeywordTaxHTField" minOccurs="0"/>
                <xsd:element ref="ns2:TaxCatchAll" minOccurs="0"/>
                <xsd:element ref="ns2:TaxCatchAllLabel" minOccurs="0"/>
                <xsd:element ref="ns2:hae69c9a3b974f6ea09ed5059cd93782" minOccurs="0"/>
                <xsd:element ref="ns2:aa413b61045448e6bc230aa29a84eb0b" minOccurs="0"/>
                <xsd:element ref="ns2:o2a67a7f239d463099c84f831d9f71a7" minOccurs="0"/>
                <xsd:element ref="ns2:pc3a60732cff4bd6a1032848edf6a57b"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c1617-1ac8-4b22-9cef-b2ac240d88cb"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Enterprise Keywords" ma:fieldId="{23f27201-bee3-471e-b2e7-b64fd8b7ca38}" ma:taxonomyMulti="true" ma:sspId="f5af0f96-557c-40e5-b74f-4de88d247c44"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ddf063b0-461a-41ea-895f-a2894335f01d}" ma:internalName="TaxCatchAll" ma:showField="CatchAllData" ma:web="904161e0-5f66-45e8-92fd-520755ec9303">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df063b0-461a-41ea-895f-a2894335f01d}" ma:internalName="TaxCatchAllLabel" ma:readOnly="true" ma:showField="CatchAllDataLabel" ma:web="904161e0-5f66-45e8-92fd-520755ec9303">
      <xsd:complexType>
        <xsd:complexContent>
          <xsd:extension base="dms:MultiChoiceLookup">
            <xsd:sequence>
              <xsd:element name="Value" type="dms:Lookup" maxOccurs="unbounded" minOccurs="0" nillable="true"/>
            </xsd:sequence>
          </xsd:extension>
        </xsd:complexContent>
      </xsd:complexType>
    </xsd:element>
    <xsd:element name="hae69c9a3b974f6ea09ed5059cd93782" ma:index="12" nillable="true" ma:taxonomy="true" ma:internalName="hae69c9a3b974f6ea09ed5059cd93782" ma:taxonomyFieldName="ML_Geography" ma:displayName="Geography" ma:fieldId="{1ae69c9a-3b97-4f6e-a09e-d5059cd93782}" ma:taxonomyMulti="true" ma:sspId="f5af0f96-557c-40e5-b74f-4de88d247c44" ma:termSetId="f4bc552d-80e9-412b-b8d4-dc34d9eb8627" ma:anchorId="00000000-0000-0000-0000-000000000000" ma:open="false" ma:isKeyword="false">
      <xsd:complexType>
        <xsd:sequence>
          <xsd:element ref="pc:Terms" minOccurs="0" maxOccurs="1"/>
        </xsd:sequence>
      </xsd:complexType>
    </xsd:element>
    <xsd:element name="aa413b61045448e6bc230aa29a84eb0b" ma:index="14" nillable="true" ma:taxonomy="true" ma:internalName="aa413b61045448e6bc230aa29a84eb0b" ma:taxonomyFieldName="ML_LineOfBusiness" ma:displayName="Line of Business" ma:fieldId="{aa413b61-0454-48e6-bc23-0aa29a84eb0b}" ma:taxonomyMulti="true" ma:sspId="f5af0f96-557c-40e5-b74f-4de88d247c44" ma:termSetId="46c83da5-9adb-4a6d-91e4-77f5077fc76b" ma:anchorId="00000000-0000-0000-0000-000000000000" ma:open="false" ma:isKeyword="false">
      <xsd:complexType>
        <xsd:sequence>
          <xsd:element ref="pc:Terms" minOccurs="0" maxOccurs="1"/>
        </xsd:sequence>
      </xsd:complexType>
    </xsd:element>
    <xsd:element name="o2a67a7f239d463099c84f831d9f71a7" ma:index="16" nillable="true" ma:taxonomy="true" ma:internalName="o2a67a7f239d463099c84f831d9f71a7" ma:taxonomyFieldName="ML_OfficeLocation" ma:displayName="Office Location" ma:fieldId="{82a67a7f-239d-4630-99c8-4f831d9f71a7}" ma:taxonomyMulti="true" ma:sspId="f5af0f96-557c-40e5-b74f-4de88d247c44" ma:termSetId="441ea418-53ba-4ba6-ade2-cf7ca33080f0" ma:anchorId="00000000-0000-0000-0000-000000000000" ma:open="false" ma:isKeyword="false">
      <xsd:complexType>
        <xsd:sequence>
          <xsd:element ref="pc:Terms" minOccurs="0" maxOccurs="1"/>
        </xsd:sequence>
      </xsd:complexType>
    </xsd:element>
    <xsd:element name="pc3a60732cff4bd6a1032848edf6a57b" ma:index="18" nillable="true" ma:taxonomy="true" ma:internalName="pc3a60732cff4bd6a1032848edf6a57b" ma:taxonomyFieldName="ML_Roles" ma:displayName="Roles" ma:fieldId="{9c3a6073-2cff-4bd6-a103-2848edf6a57b}" ma:taxonomyMulti="true" ma:sspId="f5af0f96-557c-40e5-b74f-4de88d247c44" ma:termSetId="79b653d6-6741-48c0-b5a8-f7c31de24a4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35ec2f7-c306-495f-a4ce-05aeeec59694"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DateTaken" ma:index="22" nillable="true" ma:displayName="MediaServiceDateTaken" ma:hidden="true" ma:internalName="MediaServiceDateTaken" ma:readOnly="true">
      <xsd:simpleType>
        <xsd:restriction base="dms:Text"/>
      </xsd:simpleType>
    </xsd:element>
    <xsd:element name="MediaServiceAutoTags" ma:index="23" nillable="true" ma:displayName="Tags" ma:internalName="MediaServiceAutoTags"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4161e0-5f66-45e8-92fd-520755ec9303" elementFormDefault="qualified">
    <xsd:import namespace="http://schemas.microsoft.com/office/2006/documentManagement/types"/>
    <xsd:import namespace="http://schemas.microsoft.com/office/infopath/2007/PartnerControls"/>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c3a60732cff4bd6a1032848edf6a57b xmlns="d18c1617-1ac8-4b22-9cef-b2ac240d88cb">
      <Terms xmlns="http://schemas.microsoft.com/office/infopath/2007/PartnerControls"/>
    </pc3a60732cff4bd6a1032848edf6a57b>
    <TaxKeywordTaxHTField xmlns="d18c1617-1ac8-4b22-9cef-b2ac240d88cb">
      <Terms xmlns="http://schemas.microsoft.com/office/infopath/2007/PartnerControls"/>
    </TaxKeywordTaxHTField>
    <aa413b61045448e6bc230aa29a84eb0b xmlns="d18c1617-1ac8-4b22-9cef-b2ac240d88cb">
      <Terms xmlns="http://schemas.microsoft.com/office/infopath/2007/PartnerControls"/>
    </aa413b61045448e6bc230aa29a84eb0b>
    <hae69c9a3b974f6ea09ed5059cd93782 xmlns="d18c1617-1ac8-4b22-9cef-b2ac240d88cb">
      <Terms xmlns="http://schemas.microsoft.com/office/infopath/2007/PartnerControls"/>
    </hae69c9a3b974f6ea09ed5059cd93782>
    <o2a67a7f239d463099c84f831d9f71a7 xmlns="d18c1617-1ac8-4b22-9cef-b2ac240d88cb">
      <Terms xmlns="http://schemas.microsoft.com/office/infopath/2007/PartnerControls"/>
    </o2a67a7f239d463099c84f831d9f71a7>
    <TaxCatchAll xmlns="d18c1617-1ac8-4b22-9cef-b2ac240d88cb"/>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654265-242C-4780-B94C-A5D34694E397}">
  <ds:schemaRefs>
    <ds:schemaRef ds:uri="Microsoft.SharePoint.Taxonomy.ContentTypeSync"/>
  </ds:schemaRefs>
</ds:datastoreItem>
</file>

<file path=customXml/itemProps2.xml><?xml version="1.0" encoding="utf-8"?>
<ds:datastoreItem xmlns:ds="http://schemas.openxmlformats.org/officeDocument/2006/customXml" ds:itemID="{9B20FF4F-A176-4723-B64E-DB9EB4AB29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c1617-1ac8-4b22-9cef-b2ac240d88cb"/>
    <ds:schemaRef ds:uri="335ec2f7-c306-495f-a4ce-05aeeec59694"/>
    <ds:schemaRef ds:uri="904161e0-5f66-45e8-92fd-520755ec93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ADCCFC-3D84-442F-B1B9-8EEDF5AB6E0C}">
  <ds:schemaRefs>
    <ds:schemaRef ds:uri="http://schemas.microsoft.com/office/2006/metadata/properties"/>
    <ds:schemaRef ds:uri="http://schemas.microsoft.com/office/infopath/2007/PartnerControls"/>
    <ds:schemaRef ds:uri="d18c1617-1ac8-4b22-9cef-b2ac240d88cb"/>
  </ds:schemaRefs>
</ds:datastoreItem>
</file>

<file path=customXml/itemProps4.xml><?xml version="1.0" encoding="utf-8"?>
<ds:datastoreItem xmlns:ds="http://schemas.openxmlformats.org/officeDocument/2006/customXml" ds:itemID="{32A161B6-2AE3-49F1-98E7-B70B2A1306C7}">
  <ds:schemaRefs>
    <ds:schemaRef ds:uri="http://schemas.openxmlformats.org/officeDocument/2006/bibliography"/>
  </ds:schemaRefs>
</ds:datastoreItem>
</file>

<file path=customXml/itemProps5.xml><?xml version="1.0" encoding="utf-8"?>
<ds:datastoreItem xmlns:ds="http://schemas.openxmlformats.org/officeDocument/2006/customXml" ds:itemID="{6CEA63AB-01C7-4D4C-AC82-14BD271D6E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726</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Neil</dc:creator>
  <cp:lastModifiedBy>Dine, Emily</cp:lastModifiedBy>
  <cp:revision>3</cp:revision>
  <dcterms:created xsi:type="dcterms:W3CDTF">2021-07-23T19:02:00Z</dcterms:created>
  <dcterms:modified xsi:type="dcterms:W3CDTF">2021-07-23T19:03:00Z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0x0101009CC72FB9C666634FBFE5AF86A701B6BE</vt:lpwstr>
  </property>
</Properties>
</file>