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52A35C" w14:textId="77777777" w:rsidR="002E247D" w:rsidRDefault="002E247D" w:rsidP="006E5BE9">
      <w:pPr>
        <w:rPr>
          <w:b/>
        </w:rPr>
      </w:pPr>
    </w:p>
    <w:p w14:paraId="5E51DF34" w14:textId="25FA226D" w:rsidR="006E5BE9" w:rsidRPr="000F2D84" w:rsidRDefault="006E5BE9" w:rsidP="006E5BE9">
      <w:pPr>
        <w:rPr>
          <w:b/>
        </w:rPr>
      </w:pPr>
      <w:r w:rsidRPr="000F2D84">
        <w:rPr>
          <w:b/>
        </w:rPr>
        <w:t xml:space="preserve">Pre-launch </w:t>
      </w:r>
      <w:r w:rsidR="00596DB9">
        <w:rPr>
          <w:b/>
        </w:rPr>
        <w:t>email</w:t>
      </w:r>
      <w:r w:rsidRPr="000F2D84">
        <w:rPr>
          <w:b/>
        </w:rPr>
        <w:t>: (</w:t>
      </w:r>
      <w:r w:rsidRPr="000F2D84">
        <w:rPr>
          <w:b/>
          <w:i/>
        </w:rPr>
        <w:t>optional</w:t>
      </w:r>
      <w:r w:rsidRPr="000F2D84">
        <w:rPr>
          <w:b/>
        </w:rPr>
        <w:t xml:space="preserve">) January 26 </w:t>
      </w:r>
    </w:p>
    <w:p w14:paraId="05ECC57B" w14:textId="71C45F05" w:rsidR="006E5BE9" w:rsidRPr="00FF4B7A" w:rsidRDefault="006E5BE9" w:rsidP="006E5BE9">
      <w:pPr>
        <w:rPr>
          <w:b/>
        </w:rPr>
      </w:pPr>
      <w:r w:rsidRPr="00FF4B7A">
        <w:rPr>
          <w:b/>
        </w:rPr>
        <w:t>Subject</w:t>
      </w:r>
      <w:r w:rsidR="0089777E" w:rsidRPr="00FF4B7A">
        <w:rPr>
          <w:b/>
        </w:rPr>
        <w:t xml:space="preserve">: </w:t>
      </w:r>
      <w:r w:rsidR="00FA1049">
        <w:rPr>
          <w:b/>
          <w:i/>
        </w:rPr>
        <w:t xml:space="preserve">Give your heart some love: </w:t>
      </w:r>
      <w:r w:rsidR="00FA1049" w:rsidRPr="00125D03">
        <w:rPr>
          <w:b/>
          <w:iCs/>
        </w:rPr>
        <w:t>Coming soon</w:t>
      </w:r>
    </w:p>
    <w:p w14:paraId="6760AF43" w14:textId="77777777" w:rsidR="006E5BE9" w:rsidRDefault="006E5BE9" w:rsidP="006E5BE9"/>
    <w:p w14:paraId="0330844C" w14:textId="7AFC4637" w:rsidR="007365B8" w:rsidRDefault="004567A0" w:rsidP="007B5932">
      <w:pPr>
        <w:spacing w:before="120" w:after="120"/>
      </w:pPr>
      <w:r>
        <w:t xml:space="preserve">Did you </w:t>
      </w:r>
      <w:r w:rsidR="00525721">
        <w:t>know that</w:t>
      </w:r>
      <w:r>
        <w:t xml:space="preserve"> your heart </w:t>
      </w:r>
      <w:r w:rsidR="00743918">
        <w:t xml:space="preserve">needs </w:t>
      </w:r>
      <w:r>
        <w:t xml:space="preserve">some care to </w:t>
      </w:r>
      <w:r w:rsidR="00BB2C94">
        <w:t xml:space="preserve">stay </w:t>
      </w:r>
      <w:r>
        <w:t xml:space="preserve">healthy and strong? </w:t>
      </w:r>
      <w:r w:rsidR="00E97845">
        <w:t xml:space="preserve">We want to help you avoid the possibility of heart disease, </w:t>
      </w:r>
      <w:r w:rsidR="00F61B6B">
        <w:t>so you can enjoy</w:t>
      </w:r>
      <w:r w:rsidR="00DC2C02">
        <w:t xml:space="preserve"> everyday activities </w:t>
      </w:r>
      <w:r w:rsidR="00F61B6B">
        <w:t>to the fullest</w:t>
      </w:r>
      <w:r w:rsidR="00DC2C02">
        <w:t>.</w:t>
      </w:r>
      <w:r w:rsidR="001366AB">
        <w:t xml:space="preserve"> </w:t>
      </w:r>
    </w:p>
    <w:p w14:paraId="774FFABF" w14:textId="1CB72B16" w:rsidR="009B6BBF" w:rsidRDefault="006E5BE9" w:rsidP="007B5932">
      <w:pPr>
        <w:spacing w:before="120" w:after="120"/>
      </w:pPr>
      <w:r>
        <w:t xml:space="preserve">Next week, </w:t>
      </w:r>
      <w:r w:rsidR="00C71E32" w:rsidRPr="00E1053E">
        <w:rPr>
          <w:highlight w:val="yellow"/>
        </w:rPr>
        <w:t>&lt;</w:t>
      </w:r>
      <w:r w:rsidR="006F4748" w:rsidRPr="00E1053E">
        <w:rPr>
          <w:highlight w:val="yellow"/>
        </w:rPr>
        <w:t>company</w:t>
      </w:r>
      <w:r w:rsidR="00C71E32" w:rsidRPr="00E1053E">
        <w:rPr>
          <w:highlight w:val="yellow"/>
        </w:rPr>
        <w:t>&gt;</w:t>
      </w:r>
      <w:r>
        <w:t xml:space="preserve"> </w:t>
      </w:r>
      <w:r w:rsidR="00C71E32">
        <w:t>is celebrating H</w:t>
      </w:r>
      <w:r>
        <w:t xml:space="preserve">eart </w:t>
      </w:r>
      <w:r w:rsidR="00C71E32">
        <w:t>H</w:t>
      </w:r>
      <w:r>
        <w:t xml:space="preserve">ealth month with the launch of </w:t>
      </w:r>
      <w:r w:rsidR="00E1053E">
        <w:rPr>
          <w:i/>
        </w:rPr>
        <w:t>Give your heart some love</w:t>
      </w:r>
      <w:r>
        <w:t xml:space="preserve">.  </w:t>
      </w:r>
      <w:r w:rsidR="00C71E32">
        <w:t>We will be ra</w:t>
      </w:r>
      <w:r>
        <w:t>is</w:t>
      </w:r>
      <w:r w:rsidR="00C71E32">
        <w:t xml:space="preserve">ing </w:t>
      </w:r>
      <w:r>
        <w:t xml:space="preserve">awareness </w:t>
      </w:r>
      <w:r w:rsidR="00A5554F">
        <w:t>about</w:t>
      </w:r>
      <w:r>
        <w:t xml:space="preserve"> heart disease</w:t>
      </w:r>
      <w:r w:rsidR="00A5554F">
        <w:t xml:space="preserve">, and giving you lots of great information about </w:t>
      </w:r>
      <w:r w:rsidR="00FF01E9">
        <w:t xml:space="preserve">preventing and managing heart disease. </w:t>
      </w:r>
      <w:r>
        <w:t xml:space="preserve"> </w:t>
      </w:r>
    </w:p>
    <w:p w14:paraId="525378DC" w14:textId="28E19A09" w:rsidR="00EE6664" w:rsidRDefault="00876C01" w:rsidP="007B5932">
      <w:pPr>
        <w:spacing w:before="120" w:after="120"/>
      </w:pPr>
      <w:r>
        <w:t>Look for more information about the</w:t>
      </w:r>
      <w:r w:rsidR="009B6BBF">
        <w:t xml:space="preserve"> </w:t>
      </w:r>
      <w:r w:rsidR="009B6BBF" w:rsidRPr="009B6BBF">
        <w:rPr>
          <w:i/>
        </w:rPr>
        <w:t xml:space="preserve">Give </w:t>
      </w:r>
      <w:r w:rsidR="00125D03">
        <w:rPr>
          <w:i/>
        </w:rPr>
        <w:t>your heart some love</w:t>
      </w:r>
      <w:r w:rsidR="009B6BBF">
        <w:t xml:space="preserve"> kick-off event</w:t>
      </w:r>
      <w:r w:rsidR="00412E3C">
        <w:t xml:space="preserve"> </w:t>
      </w:r>
      <w:r w:rsidR="003B3917">
        <w:t xml:space="preserve">on </w:t>
      </w:r>
      <w:r w:rsidR="003B3917" w:rsidRPr="00125D03">
        <w:rPr>
          <w:highlight w:val="yellow"/>
        </w:rPr>
        <w:t>&lt;date</w:t>
      </w:r>
      <w:r w:rsidR="00743918" w:rsidRPr="00125D03">
        <w:rPr>
          <w:highlight w:val="yellow"/>
        </w:rPr>
        <w:t>&gt;</w:t>
      </w:r>
      <w:r w:rsidR="003B3917">
        <w:t xml:space="preserve">, </w:t>
      </w:r>
      <w:r w:rsidR="00743918">
        <w:t xml:space="preserve">at </w:t>
      </w:r>
      <w:r w:rsidR="00743918" w:rsidRPr="00125D03">
        <w:rPr>
          <w:highlight w:val="yellow"/>
        </w:rPr>
        <w:t>&lt;</w:t>
      </w:r>
      <w:r w:rsidR="003B3917" w:rsidRPr="00125D03">
        <w:rPr>
          <w:highlight w:val="yellow"/>
        </w:rPr>
        <w:t>location&gt;</w:t>
      </w:r>
      <w:r w:rsidR="009B6BBF">
        <w:t xml:space="preserve">.  </w:t>
      </w:r>
      <w:r w:rsidR="004977EA">
        <w:t xml:space="preserve">All employees will be invited to participate in </w:t>
      </w:r>
      <w:proofErr w:type="gramStart"/>
      <w:r w:rsidR="002579F1">
        <w:rPr>
          <w:i/>
          <w:iCs/>
        </w:rPr>
        <w:t>The</w:t>
      </w:r>
      <w:proofErr w:type="gramEnd"/>
      <w:r w:rsidR="002579F1">
        <w:rPr>
          <w:i/>
          <w:iCs/>
        </w:rPr>
        <w:t xml:space="preserve"> heart healthy challenge</w:t>
      </w:r>
      <w:r w:rsidR="004977EA">
        <w:t xml:space="preserve"> &lt;for your chance to win&gt;. </w:t>
      </w:r>
    </w:p>
    <w:p w14:paraId="67506A0F" w14:textId="77777777" w:rsidR="006E5BE9" w:rsidRDefault="004977EA" w:rsidP="007B5932">
      <w:pPr>
        <w:spacing w:before="120" w:after="120"/>
      </w:pPr>
      <w:r>
        <w:t xml:space="preserve"> </w:t>
      </w:r>
      <w:r w:rsidR="009B6BBF">
        <w:t xml:space="preserve">Your heart will thank you!  </w:t>
      </w:r>
    </w:p>
    <w:p w14:paraId="1301AEFF" w14:textId="77777777" w:rsidR="006E5BE9" w:rsidRDefault="006E5BE9" w:rsidP="006E5BE9"/>
    <w:p w14:paraId="42A3358B" w14:textId="5C6596AC" w:rsidR="00AD2ECF" w:rsidRPr="000F2D84" w:rsidRDefault="00CB0E97" w:rsidP="006E5BE9">
      <w:pPr>
        <w:rPr>
          <w:b/>
        </w:rPr>
      </w:pPr>
      <w:r>
        <w:rPr>
          <w:b/>
        </w:rPr>
        <w:t>Week 1 k</w:t>
      </w:r>
      <w:r w:rsidR="006E5BE9" w:rsidRPr="000F2D84">
        <w:rPr>
          <w:b/>
        </w:rPr>
        <w:t>ick-</w:t>
      </w:r>
      <w:r>
        <w:rPr>
          <w:b/>
        </w:rPr>
        <w:t>o</w:t>
      </w:r>
      <w:r w:rsidR="006E5BE9" w:rsidRPr="000F2D84">
        <w:rPr>
          <w:b/>
        </w:rPr>
        <w:t xml:space="preserve">ff </w:t>
      </w:r>
      <w:r>
        <w:rPr>
          <w:b/>
        </w:rPr>
        <w:t>e</w:t>
      </w:r>
      <w:r w:rsidR="006E5BE9" w:rsidRPr="000F2D84">
        <w:rPr>
          <w:b/>
        </w:rPr>
        <w:t>mail: (</w:t>
      </w:r>
      <w:r w:rsidR="006E5BE9" w:rsidRPr="000F2D84">
        <w:rPr>
          <w:b/>
          <w:i/>
        </w:rPr>
        <w:t>recommended</w:t>
      </w:r>
      <w:r w:rsidR="006E5BE9" w:rsidRPr="000F2D84">
        <w:rPr>
          <w:b/>
        </w:rPr>
        <w:t>) February 1</w:t>
      </w:r>
    </w:p>
    <w:p w14:paraId="0A49E539" w14:textId="0BECCCCD" w:rsidR="00AD2ECF" w:rsidRPr="00FF4B7A" w:rsidRDefault="00AD2ECF" w:rsidP="006E5BE9">
      <w:pPr>
        <w:rPr>
          <w:b/>
        </w:rPr>
      </w:pPr>
      <w:r w:rsidRPr="00FF4B7A">
        <w:rPr>
          <w:b/>
        </w:rPr>
        <w:t xml:space="preserve">Subject: </w:t>
      </w:r>
      <w:r w:rsidR="00182197">
        <w:rPr>
          <w:b/>
          <w:i/>
        </w:rPr>
        <w:t>Give your heart some love</w:t>
      </w:r>
      <w:r w:rsidR="0089777E" w:rsidRPr="00FF4B7A">
        <w:rPr>
          <w:b/>
        </w:rPr>
        <w:t xml:space="preserve"> </w:t>
      </w:r>
      <w:r w:rsidR="00182197">
        <w:rPr>
          <w:b/>
        </w:rPr>
        <w:t>s</w:t>
      </w:r>
      <w:r w:rsidR="0089777E" w:rsidRPr="00FF4B7A">
        <w:rPr>
          <w:b/>
        </w:rPr>
        <w:t xml:space="preserve">tarts </w:t>
      </w:r>
      <w:r w:rsidR="00182197">
        <w:rPr>
          <w:b/>
        </w:rPr>
        <w:t>t</w:t>
      </w:r>
      <w:r w:rsidR="0089777E" w:rsidRPr="00FF4B7A">
        <w:rPr>
          <w:b/>
        </w:rPr>
        <w:t xml:space="preserve">oday! </w:t>
      </w:r>
    </w:p>
    <w:p w14:paraId="4FEB795F" w14:textId="77777777" w:rsidR="00AD2ECF" w:rsidRDefault="00AD2ECF" w:rsidP="006E5BE9"/>
    <w:p w14:paraId="179C1E29" w14:textId="388EB8A2" w:rsidR="006F4A81" w:rsidRDefault="005529D9" w:rsidP="00856905">
      <w:pPr>
        <w:spacing w:before="120" w:after="120"/>
      </w:pPr>
      <w:r>
        <w:t xml:space="preserve">February is </w:t>
      </w:r>
      <w:r w:rsidR="005D4814">
        <w:t>Heart Health</w:t>
      </w:r>
      <w:r>
        <w:t xml:space="preserve"> month and </w:t>
      </w:r>
      <w:r w:rsidR="005D667A">
        <w:t>we’d love for you to join in the celebration</w:t>
      </w:r>
      <w:r w:rsidR="006F4A81">
        <w:t xml:space="preserve">! </w:t>
      </w:r>
    </w:p>
    <w:p w14:paraId="5B3DCCE8" w14:textId="2B0133A0" w:rsidR="005529D9" w:rsidRDefault="005529D9" w:rsidP="00856905">
      <w:pPr>
        <w:spacing w:before="120" w:after="120"/>
      </w:pPr>
      <w:r>
        <w:t xml:space="preserve">Join us today </w:t>
      </w:r>
      <w:r w:rsidR="00CB0E97" w:rsidRPr="00CB0E97">
        <w:rPr>
          <w:highlight w:val="yellow"/>
        </w:rPr>
        <w:t>&lt;</w:t>
      </w:r>
      <w:r w:rsidR="00743918" w:rsidRPr="00CB0E97">
        <w:rPr>
          <w:highlight w:val="yellow"/>
        </w:rPr>
        <w:t>in / at</w:t>
      </w:r>
      <w:r w:rsidR="00CB0E97" w:rsidRPr="00CB0E97">
        <w:rPr>
          <w:highlight w:val="yellow"/>
        </w:rPr>
        <w:t>&gt;</w:t>
      </w:r>
      <w:r w:rsidR="00743918" w:rsidRPr="00CB0E97">
        <w:rPr>
          <w:highlight w:val="yellow"/>
        </w:rPr>
        <w:t xml:space="preserve"> </w:t>
      </w:r>
      <w:r w:rsidRPr="00CB0E97">
        <w:rPr>
          <w:highlight w:val="yellow"/>
        </w:rPr>
        <w:t>&lt;</w:t>
      </w:r>
      <w:r w:rsidR="00743918" w:rsidRPr="00CB0E97">
        <w:rPr>
          <w:highlight w:val="yellow"/>
        </w:rPr>
        <w:t>location</w:t>
      </w:r>
      <w:r w:rsidR="00743918" w:rsidRPr="00CB0E97" w:rsidDel="00743918">
        <w:rPr>
          <w:highlight w:val="yellow"/>
        </w:rPr>
        <w:t xml:space="preserve"> </w:t>
      </w:r>
      <w:r w:rsidRPr="00CB0E97">
        <w:rPr>
          <w:highlight w:val="yellow"/>
        </w:rPr>
        <w:t>&gt;</w:t>
      </w:r>
      <w:r>
        <w:t xml:space="preserve"> at </w:t>
      </w:r>
      <w:r w:rsidRPr="00CB0E97">
        <w:rPr>
          <w:highlight w:val="yellow"/>
        </w:rPr>
        <w:t>&lt;</w:t>
      </w:r>
      <w:r w:rsidR="00743918" w:rsidRPr="00CB0E97">
        <w:rPr>
          <w:highlight w:val="yellow"/>
        </w:rPr>
        <w:t>time</w:t>
      </w:r>
      <w:r w:rsidR="00743918" w:rsidRPr="00CB0E97" w:rsidDel="00743918">
        <w:rPr>
          <w:highlight w:val="yellow"/>
        </w:rPr>
        <w:t xml:space="preserve"> </w:t>
      </w:r>
      <w:r w:rsidRPr="00CB0E97">
        <w:rPr>
          <w:highlight w:val="yellow"/>
        </w:rPr>
        <w:t>&gt;</w:t>
      </w:r>
      <w:r>
        <w:t xml:space="preserve"> for our </w:t>
      </w:r>
      <w:r w:rsidR="00EE3DB7">
        <w:t xml:space="preserve">first </w:t>
      </w:r>
      <w:r w:rsidR="00CB0E97">
        <w:rPr>
          <w:i/>
        </w:rPr>
        <w:t>Give your heart some love</w:t>
      </w:r>
      <w:r w:rsidR="00EE3DB7">
        <w:rPr>
          <w:i/>
        </w:rPr>
        <w:t xml:space="preserve"> </w:t>
      </w:r>
      <w:r w:rsidR="00EE3DB7" w:rsidRPr="0088742B">
        <w:t>event</w:t>
      </w:r>
      <w:r>
        <w:t xml:space="preserve">. </w:t>
      </w:r>
      <w:r w:rsidR="00ED41A9">
        <w:t>It’s a great time to sign up for</w:t>
      </w:r>
      <w:r>
        <w:t xml:space="preserve"> our</w:t>
      </w:r>
      <w:r w:rsidR="00155774">
        <w:t xml:space="preserve"> </w:t>
      </w:r>
      <w:proofErr w:type="gramStart"/>
      <w:r w:rsidR="00155774">
        <w:rPr>
          <w:i/>
          <w:iCs/>
        </w:rPr>
        <w:t>The</w:t>
      </w:r>
      <w:proofErr w:type="gramEnd"/>
      <w:r w:rsidR="00155774">
        <w:rPr>
          <w:i/>
          <w:iCs/>
        </w:rPr>
        <w:t xml:space="preserve"> heart </w:t>
      </w:r>
      <w:proofErr w:type="spellStart"/>
      <w:r w:rsidR="00155774">
        <w:rPr>
          <w:i/>
          <w:iCs/>
        </w:rPr>
        <w:t>healty</w:t>
      </w:r>
      <w:proofErr w:type="spellEnd"/>
      <w:r w:rsidR="00155774">
        <w:rPr>
          <w:i/>
          <w:iCs/>
        </w:rPr>
        <w:t xml:space="preserve"> c</w:t>
      </w:r>
      <w:r w:rsidRPr="00093648">
        <w:rPr>
          <w:i/>
          <w:iCs/>
        </w:rPr>
        <w:t>hallenge</w:t>
      </w:r>
      <w:r w:rsidR="006A050B">
        <w:t xml:space="preserve"> </w:t>
      </w:r>
      <w:r w:rsidR="00743918" w:rsidRPr="00155774">
        <w:rPr>
          <w:highlight w:val="yellow"/>
        </w:rPr>
        <w:t>&lt;</w:t>
      </w:r>
      <w:r w:rsidR="006A050B" w:rsidRPr="00155774">
        <w:rPr>
          <w:highlight w:val="yellow"/>
        </w:rPr>
        <w:t>and your chance to win valuable prizes&gt;</w:t>
      </w:r>
      <w:r w:rsidR="006A050B">
        <w:t>.</w:t>
      </w:r>
      <w:r>
        <w:t xml:space="preserve"> </w:t>
      </w:r>
      <w:r w:rsidR="001036F3">
        <w:t xml:space="preserve">We </w:t>
      </w:r>
      <w:r w:rsidR="00743918">
        <w:t xml:space="preserve">will </w:t>
      </w:r>
      <w:r w:rsidR="003F14C1">
        <w:t>have great information to share about</w:t>
      </w:r>
      <w:r w:rsidR="00597362">
        <w:t xml:space="preserve"> </w:t>
      </w:r>
      <w:r w:rsidR="003F14C1">
        <w:t>how you can prevent or control</w:t>
      </w:r>
      <w:r w:rsidR="00771201">
        <w:t xml:space="preserve"> heart disease. </w:t>
      </w:r>
    </w:p>
    <w:p w14:paraId="6CEABB18" w14:textId="77777777" w:rsidR="008B6FCB" w:rsidRDefault="00001D95" w:rsidP="00856905">
      <w:pPr>
        <w:spacing w:before="120" w:after="120"/>
      </w:pPr>
      <w:r>
        <w:t xml:space="preserve">For example, did you </w:t>
      </w:r>
      <w:r w:rsidR="006F4A81">
        <w:t>know?</w:t>
      </w:r>
    </w:p>
    <w:p w14:paraId="04186742" w14:textId="29C8C234" w:rsidR="003D460D" w:rsidRPr="00790ACE" w:rsidRDefault="00E92DE8" w:rsidP="003D460D">
      <w:pPr>
        <w:pStyle w:val="ListParagraph"/>
        <w:numPr>
          <w:ilvl w:val="0"/>
          <w:numId w:val="1"/>
        </w:numPr>
        <w:rPr>
          <w:lang w:val="en"/>
        </w:rPr>
      </w:pPr>
      <w:r>
        <w:rPr>
          <w:lang w:val="en"/>
        </w:rPr>
        <w:t>C</w:t>
      </w:r>
      <w:r w:rsidRPr="00E92DE8">
        <w:rPr>
          <w:lang w:val="en"/>
        </w:rPr>
        <w:t xml:space="preserve">ontrary to common belief, </w:t>
      </w:r>
      <w:r>
        <w:rPr>
          <w:lang w:val="en"/>
        </w:rPr>
        <w:t xml:space="preserve">heart disease </w:t>
      </w:r>
      <w:r w:rsidRPr="00E92DE8">
        <w:rPr>
          <w:lang w:val="en"/>
        </w:rPr>
        <w:t>is not just a man’s disease as it affects women and men equally</w:t>
      </w:r>
      <w:r w:rsidR="00790ACE" w:rsidRPr="00790ACE">
        <w:rPr>
          <w:rStyle w:val="FootnoteReference"/>
          <w:lang w:val="en"/>
        </w:rPr>
        <w:footnoteReference w:id="1"/>
      </w:r>
    </w:p>
    <w:p w14:paraId="373DF2DE" w14:textId="15CF0542" w:rsidR="004B6E50" w:rsidRDefault="005529D9" w:rsidP="003D460D">
      <w:pPr>
        <w:pStyle w:val="ListParagraph"/>
        <w:numPr>
          <w:ilvl w:val="0"/>
          <w:numId w:val="1"/>
        </w:numPr>
        <w:rPr>
          <w:lang w:val="en"/>
        </w:rPr>
      </w:pPr>
      <w:r w:rsidRPr="00C61996">
        <w:rPr>
          <w:lang w:val="en"/>
        </w:rPr>
        <w:t>Heart disease can lead to a heart attack</w:t>
      </w:r>
      <w:r w:rsidR="003D460D">
        <w:rPr>
          <w:lang w:val="en"/>
        </w:rPr>
        <w:t>, which can damage your heart muscle</w:t>
      </w:r>
      <w:r w:rsidR="004B6E50">
        <w:rPr>
          <w:lang w:val="en"/>
        </w:rPr>
        <w:t xml:space="preserve"> and affect your strength and stamina</w:t>
      </w:r>
    </w:p>
    <w:p w14:paraId="5E9B08B6" w14:textId="7E2419DE" w:rsidR="00282EA4" w:rsidRPr="004708D8" w:rsidRDefault="00DA2F4F" w:rsidP="003D460D">
      <w:pPr>
        <w:pStyle w:val="ListParagraph"/>
        <w:numPr>
          <w:ilvl w:val="0"/>
          <w:numId w:val="1"/>
        </w:numPr>
        <w:rPr>
          <w:lang w:val="en"/>
        </w:rPr>
      </w:pPr>
      <w:r>
        <w:t>People with d</w:t>
      </w:r>
      <w:r w:rsidR="00743918" w:rsidRPr="004708D8">
        <w:t>iabet</w:t>
      </w:r>
      <w:r>
        <w:t>es</w:t>
      </w:r>
      <w:r w:rsidR="00743918" w:rsidRPr="004708D8">
        <w:t xml:space="preserve"> are </w:t>
      </w:r>
      <w:r w:rsidR="00282EA4" w:rsidRPr="004708D8">
        <w:t xml:space="preserve">at higher risk for developing </w:t>
      </w:r>
      <w:r w:rsidR="0046636E" w:rsidRPr="004708D8">
        <w:t xml:space="preserve">heart </w:t>
      </w:r>
      <w:r w:rsidR="00282EA4" w:rsidRPr="004708D8">
        <w:t>disease</w:t>
      </w:r>
      <w:r w:rsidR="005569B7" w:rsidRPr="004708D8">
        <w:rPr>
          <w:rStyle w:val="FootnoteReference"/>
        </w:rPr>
        <w:footnoteReference w:id="2"/>
      </w:r>
    </w:p>
    <w:p w14:paraId="7CAA14B1" w14:textId="4A016850" w:rsidR="009B3203" w:rsidRPr="001C1004" w:rsidRDefault="009B3203" w:rsidP="003D460D">
      <w:pPr>
        <w:pStyle w:val="ListParagraph"/>
        <w:numPr>
          <w:ilvl w:val="0"/>
          <w:numId w:val="1"/>
        </w:numPr>
        <w:rPr>
          <w:lang w:val="en"/>
        </w:rPr>
      </w:pPr>
      <w:r>
        <w:t xml:space="preserve">Prolonged stress can </w:t>
      </w:r>
      <w:r w:rsidR="00DA2F4F">
        <w:t>increase your risk for heart disease</w:t>
      </w:r>
    </w:p>
    <w:p w14:paraId="23E8BDB1" w14:textId="7AF4918F" w:rsidR="005529D9" w:rsidRDefault="00AB699F" w:rsidP="003D460D">
      <w:pPr>
        <w:pStyle w:val="ListParagraph"/>
        <w:numPr>
          <w:ilvl w:val="0"/>
          <w:numId w:val="1"/>
        </w:numPr>
        <w:rPr>
          <w:lang w:val="en"/>
        </w:rPr>
      </w:pPr>
      <w:r>
        <w:rPr>
          <w:lang w:val="en"/>
        </w:rPr>
        <w:t>If you tend to gain weight around your belly, you’re a</w:t>
      </w:r>
      <w:r w:rsidR="00DA2F4F">
        <w:rPr>
          <w:lang w:val="en"/>
        </w:rPr>
        <w:t>t</w:t>
      </w:r>
      <w:r>
        <w:rPr>
          <w:lang w:val="en"/>
        </w:rPr>
        <w:t xml:space="preserve"> higher risk for heart disease</w:t>
      </w:r>
      <w:r w:rsidR="005529D9">
        <w:rPr>
          <w:lang w:val="en"/>
        </w:rPr>
        <w:t xml:space="preserve"> </w:t>
      </w:r>
    </w:p>
    <w:p w14:paraId="32C1FEA7" w14:textId="77777777" w:rsidR="00AD2ECF" w:rsidRDefault="00AD2ECF" w:rsidP="006E5BE9"/>
    <w:p w14:paraId="57530DDB" w14:textId="77777777" w:rsidR="005529D9" w:rsidRDefault="009B612D" w:rsidP="006E5BE9">
      <w:r>
        <w:t>Please join us</w:t>
      </w:r>
      <w:r w:rsidR="00F07C54">
        <w:t xml:space="preserve"> and learn more. </w:t>
      </w:r>
      <w:r w:rsidR="0058581F">
        <w:t>Your heart will be very grateful!</w:t>
      </w:r>
    </w:p>
    <w:p w14:paraId="28476573" w14:textId="77777777" w:rsidR="006E5BE9" w:rsidRDefault="006E5BE9" w:rsidP="006E5BE9">
      <w:r>
        <w:t xml:space="preserve">  </w:t>
      </w:r>
    </w:p>
    <w:p w14:paraId="560BACEA" w14:textId="5220ACF4" w:rsidR="006E5BE9" w:rsidRPr="000F2D84" w:rsidRDefault="006E5BE9" w:rsidP="006E5BE9">
      <w:pPr>
        <w:rPr>
          <w:b/>
        </w:rPr>
      </w:pPr>
      <w:r w:rsidRPr="000F2D84">
        <w:rPr>
          <w:b/>
        </w:rPr>
        <w:t xml:space="preserve">Week 2 </w:t>
      </w:r>
      <w:r w:rsidR="00B80B7B">
        <w:rPr>
          <w:b/>
        </w:rPr>
        <w:t>r</w:t>
      </w:r>
      <w:r w:rsidRPr="000F2D84">
        <w:rPr>
          <w:b/>
        </w:rPr>
        <w:t xml:space="preserve">eminder </w:t>
      </w:r>
      <w:r w:rsidR="00B80B7B">
        <w:rPr>
          <w:b/>
        </w:rPr>
        <w:t>e</w:t>
      </w:r>
      <w:r w:rsidRPr="000F2D84">
        <w:rPr>
          <w:b/>
        </w:rPr>
        <w:t>mail: (</w:t>
      </w:r>
      <w:r w:rsidRPr="000F2D84">
        <w:rPr>
          <w:b/>
          <w:i/>
        </w:rPr>
        <w:t>optional</w:t>
      </w:r>
      <w:r w:rsidRPr="000F2D84">
        <w:rPr>
          <w:b/>
        </w:rPr>
        <w:t xml:space="preserve">) February 13 </w:t>
      </w:r>
    </w:p>
    <w:p w14:paraId="18F5796F" w14:textId="78602681" w:rsidR="00877A9D" w:rsidRPr="00FF4B7A" w:rsidRDefault="00877A9D" w:rsidP="006E5BE9">
      <w:pPr>
        <w:rPr>
          <w:b/>
        </w:rPr>
      </w:pPr>
      <w:r w:rsidRPr="00FF4B7A">
        <w:rPr>
          <w:b/>
        </w:rPr>
        <w:t xml:space="preserve">Subject: </w:t>
      </w:r>
      <w:r w:rsidR="00370525">
        <w:rPr>
          <w:b/>
          <w:i/>
        </w:rPr>
        <w:t>Give your heart some love</w:t>
      </w:r>
      <w:r w:rsidR="00C741DE">
        <w:rPr>
          <w:b/>
          <w:i/>
        </w:rPr>
        <w:t xml:space="preserve">: </w:t>
      </w:r>
      <w:r w:rsidR="00E5653B">
        <w:rPr>
          <w:b/>
        </w:rPr>
        <w:t xml:space="preserve">Participate in </w:t>
      </w:r>
      <w:proofErr w:type="gramStart"/>
      <w:r w:rsidR="00E5653B">
        <w:rPr>
          <w:b/>
          <w:i/>
          <w:iCs/>
        </w:rPr>
        <w:t>The</w:t>
      </w:r>
      <w:proofErr w:type="gramEnd"/>
      <w:r w:rsidR="00E5653B">
        <w:rPr>
          <w:b/>
          <w:i/>
          <w:iCs/>
        </w:rPr>
        <w:t xml:space="preserve"> heart healthy challenge</w:t>
      </w:r>
      <w:r w:rsidRPr="00FF4B7A">
        <w:rPr>
          <w:b/>
        </w:rPr>
        <w:t xml:space="preserve"> </w:t>
      </w:r>
      <w:r w:rsidRPr="00E5653B">
        <w:rPr>
          <w:b/>
          <w:highlight w:val="yellow"/>
        </w:rPr>
        <w:t xml:space="preserve">&lt;for </w:t>
      </w:r>
      <w:r w:rsidR="00E5653B">
        <w:rPr>
          <w:b/>
          <w:highlight w:val="yellow"/>
        </w:rPr>
        <w:t>y</w:t>
      </w:r>
      <w:r w:rsidRPr="00E5653B">
        <w:rPr>
          <w:b/>
          <w:highlight w:val="yellow"/>
        </w:rPr>
        <w:t xml:space="preserve">our </w:t>
      </w:r>
      <w:r w:rsidR="00E5653B">
        <w:rPr>
          <w:b/>
          <w:highlight w:val="yellow"/>
        </w:rPr>
        <w:t>c</w:t>
      </w:r>
      <w:r w:rsidRPr="00E5653B">
        <w:rPr>
          <w:b/>
          <w:highlight w:val="yellow"/>
        </w:rPr>
        <w:t xml:space="preserve">hance to </w:t>
      </w:r>
      <w:r w:rsidR="00E5653B">
        <w:rPr>
          <w:b/>
          <w:highlight w:val="yellow"/>
        </w:rPr>
        <w:t>w</w:t>
      </w:r>
      <w:r w:rsidRPr="00E5653B">
        <w:rPr>
          <w:b/>
          <w:highlight w:val="yellow"/>
        </w:rPr>
        <w:t>in&gt;</w:t>
      </w:r>
    </w:p>
    <w:p w14:paraId="1C40446F" w14:textId="77777777" w:rsidR="005529D9" w:rsidRDefault="005529D9" w:rsidP="006E5BE9"/>
    <w:p w14:paraId="688E1723" w14:textId="0A500467" w:rsidR="00C741DE" w:rsidRDefault="00EA6F7A" w:rsidP="004C7758">
      <w:pPr>
        <w:spacing w:before="120" w:after="120"/>
      </w:pPr>
      <w:r>
        <w:lastRenderedPageBreak/>
        <w:t xml:space="preserve">What is </w:t>
      </w:r>
      <w:proofErr w:type="gramStart"/>
      <w:r w:rsidR="00E5653B">
        <w:rPr>
          <w:i/>
          <w:iCs/>
        </w:rPr>
        <w:t>The</w:t>
      </w:r>
      <w:proofErr w:type="gramEnd"/>
      <w:r w:rsidR="00E5653B">
        <w:rPr>
          <w:i/>
          <w:iCs/>
        </w:rPr>
        <w:t xml:space="preserve"> heart healthy challenge</w:t>
      </w:r>
      <w:r>
        <w:t>?</w:t>
      </w:r>
      <w:r w:rsidR="00C741DE" w:rsidRPr="00C741DE">
        <w:t xml:space="preserve"> </w:t>
      </w:r>
    </w:p>
    <w:p w14:paraId="2E1A7820" w14:textId="77777777" w:rsidR="00EA6F7A" w:rsidRDefault="00C741DE" w:rsidP="004C7758">
      <w:pPr>
        <w:spacing w:before="120" w:after="120"/>
      </w:pPr>
      <w:r>
        <w:t xml:space="preserve">Throughout the month, challenge yourself to adopt </w:t>
      </w:r>
      <w:r w:rsidRPr="00C741DE">
        <w:t>five heart healthy activities to engage in</w:t>
      </w:r>
      <w:r w:rsidR="00743918">
        <w:t>,</w:t>
      </w:r>
      <w:r w:rsidRPr="00C741DE">
        <w:t xml:space="preserve"> </w:t>
      </w:r>
      <w:r>
        <w:t>a</w:t>
      </w:r>
      <w:r w:rsidRPr="00C741DE">
        <w:t xml:space="preserve">nd </w:t>
      </w:r>
      <w:r w:rsidR="00743918">
        <w:t xml:space="preserve">then </w:t>
      </w:r>
      <w:r w:rsidRPr="00C741DE">
        <w:t xml:space="preserve">keep track of your participation to stay on target.  </w:t>
      </w:r>
    </w:p>
    <w:p w14:paraId="487F385E" w14:textId="26391243" w:rsidR="00F059BF" w:rsidRDefault="00F059BF" w:rsidP="004C7758">
      <w:pPr>
        <w:spacing w:before="120" w:after="120"/>
      </w:pPr>
      <w:r>
        <w:t xml:space="preserve">You don’t have to train for a marathon to be a winner in </w:t>
      </w:r>
      <w:proofErr w:type="gramStart"/>
      <w:r w:rsidR="000169F1">
        <w:rPr>
          <w:i/>
          <w:iCs/>
        </w:rPr>
        <w:t>The</w:t>
      </w:r>
      <w:proofErr w:type="gramEnd"/>
      <w:r w:rsidR="000169F1">
        <w:rPr>
          <w:i/>
          <w:iCs/>
        </w:rPr>
        <w:t xml:space="preserve"> heart healthy challenge</w:t>
      </w:r>
      <w:r>
        <w:t xml:space="preserve">. It’s more about </w:t>
      </w:r>
      <w:r w:rsidR="00295ABE">
        <w:t xml:space="preserve">finding ways to </w:t>
      </w:r>
      <w:r w:rsidR="009358CB">
        <w:t xml:space="preserve">incorporate healthy lifestyle changes into your </w:t>
      </w:r>
      <w:r w:rsidR="00743918">
        <w:t xml:space="preserve">daily and weekly </w:t>
      </w:r>
      <w:r w:rsidR="009358CB">
        <w:t xml:space="preserve">routine. </w:t>
      </w:r>
    </w:p>
    <w:p w14:paraId="53A258B2" w14:textId="2706695A" w:rsidR="00157D01" w:rsidRDefault="000F2D84" w:rsidP="006E5BE9">
      <w:r w:rsidRPr="000F2D84">
        <w:t xml:space="preserve">To make the process easier, try tackling one habit at a time. </w:t>
      </w:r>
      <w:r>
        <w:t>O</w:t>
      </w:r>
      <w:r w:rsidRPr="000F2D84">
        <w:t>nce you've become comfortable</w:t>
      </w:r>
      <w:r>
        <w:t xml:space="preserve"> with one new behavior, </w:t>
      </w:r>
      <w:r w:rsidRPr="000F2D84">
        <w:t>begin to make improvements</w:t>
      </w:r>
      <w:r w:rsidR="00157D01">
        <w:t xml:space="preserve"> on another.</w:t>
      </w:r>
      <w:r w:rsidR="009A5008">
        <w:t xml:space="preserve"> </w:t>
      </w:r>
      <w:r w:rsidR="00743918">
        <w:t>Good habits do not just involve hard ones such as stopping smoking or losing weight.</w:t>
      </w:r>
      <w:r w:rsidR="009A5008">
        <w:t xml:space="preserve"> </w:t>
      </w:r>
      <w:r w:rsidR="00F6093D">
        <w:t>Here are five</w:t>
      </w:r>
      <w:r w:rsidR="00550696">
        <w:t xml:space="preserve"> </w:t>
      </w:r>
      <w:r w:rsidR="00743918">
        <w:t xml:space="preserve">easy </w:t>
      </w:r>
      <w:r w:rsidR="00550696">
        <w:t xml:space="preserve">lifestyle changes that you can </w:t>
      </w:r>
      <w:r w:rsidR="00E43C3A">
        <w:t>try right away</w:t>
      </w:r>
      <w:r w:rsidR="00743918">
        <w:t>:</w:t>
      </w:r>
      <w:r w:rsidR="00E43C3A">
        <w:t xml:space="preserve"> </w:t>
      </w:r>
    </w:p>
    <w:p w14:paraId="163189BF" w14:textId="77777777" w:rsidR="00157D01" w:rsidRDefault="00157D01" w:rsidP="006E5BE9"/>
    <w:p w14:paraId="057E1924" w14:textId="77777777" w:rsidR="00157D01" w:rsidRDefault="00157D01" w:rsidP="000A4C15">
      <w:pPr>
        <w:pStyle w:val="ListParagraph"/>
        <w:numPr>
          <w:ilvl w:val="0"/>
          <w:numId w:val="7"/>
        </w:numPr>
      </w:pPr>
      <w:r>
        <w:t xml:space="preserve">Take a 30-minute </w:t>
      </w:r>
      <w:r w:rsidR="000A4C15">
        <w:t xml:space="preserve">(fairly brisk) </w:t>
      </w:r>
      <w:r>
        <w:t xml:space="preserve">walk </w:t>
      </w:r>
      <w:r w:rsidR="00DE394B">
        <w:t>three or four times a week</w:t>
      </w:r>
    </w:p>
    <w:p w14:paraId="519728C2" w14:textId="683BA143" w:rsidR="00157D01" w:rsidRDefault="00294A9A" w:rsidP="000A4C15">
      <w:pPr>
        <w:pStyle w:val="ListParagraph"/>
        <w:numPr>
          <w:ilvl w:val="0"/>
          <w:numId w:val="7"/>
        </w:numPr>
      </w:pPr>
      <w:r>
        <w:t>Don’t add extra salt to your food</w:t>
      </w:r>
    </w:p>
    <w:p w14:paraId="2F037A89" w14:textId="77777777" w:rsidR="00157D01" w:rsidRDefault="00157D01" w:rsidP="000A4C15">
      <w:pPr>
        <w:pStyle w:val="ListParagraph"/>
        <w:numPr>
          <w:ilvl w:val="0"/>
          <w:numId w:val="7"/>
        </w:numPr>
      </w:pPr>
      <w:r>
        <w:t xml:space="preserve">Sleep an extra 30 minutes </w:t>
      </w:r>
      <w:r w:rsidR="00B4597A">
        <w:t>at night</w:t>
      </w:r>
    </w:p>
    <w:p w14:paraId="3380AE5D" w14:textId="77777777" w:rsidR="00157D01" w:rsidRDefault="00157D01" w:rsidP="000A4C15">
      <w:pPr>
        <w:pStyle w:val="ListParagraph"/>
        <w:numPr>
          <w:ilvl w:val="0"/>
          <w:numId w:val="7"/>
        </w:numPr>
      </w:pPr>
      <w:r>
        <w:t xml:space="preserve">Replace sugary drinks with water </w:t>
      </w:r>
      <w:r w:rsidR="00743918">
        <w:t>or tea</w:t>
      </w:r>
    </w:p>
    <w:p w14:paraId="6AAE0265" w14:textId="5A92C9A4" w:rsidR="00157D01" w:rsidRDefault="003251EE" w:rsidP="000A4C15">
      <w:pPr>
        <w:pStyle w:val="ListParagraph"/>
        <w:numPr>
          <w:ilvl w:val="0"/>
          <w:numId w:val="7"/>
        </w:numPr>
      </w:pPr>
      <w:r>
        <w:t>If you sit at your desk a lot, schedule a break every</w:t>
      </w:r>
      <w:r w:rsidR="006C19F6">
        <w:t xml:space="preserve"> 30 to 60 minutes</w:t>
      </w:r>
      <w:r>
        <w:t xml:space="preserve"> to stand up</w:t>
      </w:r>
      <w:r w:rsidR="0059333A">
        <w:t>,</w:t>
      </w:r>
      <w:r>
        <w:t xml:space="preserve"> walk around</w:t>
      </w:r>
      <w:r w:rsidR="0059333A">
        <w:t>,</w:t>
      </w:r>
      <w:r>
        <w:t xml:space="preserve"> or stretch</w:t>
      </w:r>
    </w:p>
    <w:p w14:paraId="309ECA03" w14:textId="77777777" w:rsidR="005529D9" w:rsidRDefault="005529D9" w:rsidP="00157D01"/>
    <w:p w14:paraId="56B8AF74" w14:textId="0BF25019" w:rsidR="006F4A81" w:rsidRDefault="00FF4B7A" w:rsidP="00157D01">
      <w:r>
        <w:t xml:space="preserve">Be sure to set </w:t>
      </w:r>
      <w:r w:rsidRPr="00FF4B7A">
        <w:t xml:space="preserve">realistic </w:t>
      </w:r>
      <w:r>
        <w:t>goals for yourself as you adopt new healthy behaviors. If you need support, y</w:t>
      </w:r>
      <w:r w:rsidRPr="00FF4B7A">
        <w:t>ou can work with your healthcare provider or ask your family and friends</w:t>
      </w:r>
      <w:r>
        <w:t xml:space="preserve"> to keep you on track.  </w:t>
      </w:r>
    </w:p>
    <w:p w14:paraId="062FD13B" w14:textId="77777777" w:rsidR="006F4A81" w:rsidRDefault="006F4A81" w:rsidP="00157D01"/>
    <w:p w14:paraId="737A80F9" w14:textId="77777777" w:rsidR="00157D01" w:rsidRDefault="00FF4B7A" w:rsidP="00157D01">
      <w:r>
        <w:t>I</w:t>
      </w:r>
      <w:r w:rsidRPr="00FF4B7A">
        <w:t xml:space="preserve">f you are good to your heart, it will reward you </w:t>
      </w:r>
      <w:r w:rsidR="006A0021">
        <w:t>for a long time to co</w:t>
      </w:r>
      <w:r w:rsidR="00F1208F">
        <w:t>me</w:t>
      </w:r>
      <w:r>
        <w:t xml:space="preserve">! </w:t>
      </w:r>
    </w:p>
    <w:p w14:paraId="3DB2C7AB" w14:textId="77777777" w:rsidR="00877A9D" w:rsidRDefault="00877A9D" w:rsidP="006E5BE9"/>
    <w:p w14:paraId="0EA2C4AA" w14:textId="71667ABD" w:rsidR="006E5BE9" w:rsidRPr="000F2D84" w:rsidRDefault="006E5BE9" w:rsidP="006E5BE9">
      <w:pPr>
        <w:rPr>
          <w:b/>
        </w:rPr>
      </w:pPr>
      <w:r w:rsidRPr="000F2D84">
        <w:rPr>
          <w:b/>
        </w:rPr>
        <w:t xml:space="preserve">Week 3 </w:t>
      </w:r>
      <w:r w:rsidR="00BC5185">
        <w:rPr>
          <w:b/>
        </w:rPr>
        <w:t>e</w:t>
      </w:r>
      <w:r w:rsidRPr="000F2D84">
        <w:rPr>
          <w:b/>
        </w:rPr>
        <w:t xml:space="preserve">ncouragement </w:t>
      </w:r>
      <w:r w:rsidR="00BC5185">
        <w:rPr>
          <w:b/>
        </w:rPr>
        <w:t>e</w:t>
      </w:r>
      <w:r w:rsidRPr="000F2D84">
        <w:rPr>
          <w:b/>
        </w:rPr>
        <w:t>mail: (</w:t>
      </w:r>
      <w:r w:rsidRPr="000F2D84">
        <w:rPr>
          <w:b/>
          <w:i/>
        </w:rPr>
        <w:t>optional</w:t>
      </w:r>
      <w:r w:rsidRPr="000F2D84">
        <w:rPr>
          <w:b/>
        </w:rPr>
        <w:t>) February 24</w:t>
      </w:r>
    </w:p>
    <w:p w14:paraId="155F638F" w14:textId="34A3D36A" w:rsidR="00877A9D" w:rsidRDefault="00FF4B7A" w:rsidP="006E5BE9">
      <w:pPr>
        <w:rPr>
          <w:b/>
        </w:rPr>
      </w:pPr>
      <w:r w:rsidRPr="00FF4B7A">
        <w:rPr>
          <w:b/>
        </w:rPr>
        <w:t xml:space="preserve">Subject: </w:t>
      </w:r>
      <w:r w:rsidR="00247193">
        <w:rPr>
          <w:b/>
          <w:i/>
        </w:rPr>
        <w:t>Give your heart some love</w:t>
      </w:r>
      <w:r w:rsidR="00C741DE">
        <w:rPr>
          <w:b/>
          <w:i/>
        </w:rPr>
        <w:t xml:space="preserve">: </w:t>
      </w:r>
      <w:r w:rsidR="0080170E">
        <w:rPr>
          <w:b/>
          <w:iCs/>
        </w:rPr>
        <w:t>Know your risks for heart disease</w:t>
      </w:r>
      <w:r w:rsidR="006C79C0">
        <w:rPr>
          <w:b/>
        </w:rPr>
        <w:t xml:space="preserve"> </w:t>
      </w:r>
    </w:p>
    <w:p w14:paraId="077B2877" w14:textId="77777777" w:rsidR="003E0B58" w:rsidRDefault="003E0B58" w:rsidP="006F4A81"/>
    <w:p w14:paraId="1ACC0399" w14:textId="69F7773E" w:rsidR="006F4A81" w:rsidRDefault="006F4A81" w:rsidP="006F4A81">
      <w:r w:rsidRPr="00476ABA">
        <w:t xml:space="preserve">Despite its incredible strength, the heart can get sick just like any other organ in the body. </w:t>
      </w:r>
      <w:r w:rsidR="00743918">
        <w:t xml:space="preserve">You </w:t>
      </w:r>
      <w:r w:rsidRPr="00476ABA">
        <w:t xml:space="preserve">can help keep </w:t>
      </w:r>
      <w:r w:rsidR="00743918">
        <w:t>y</w:t>
      </w:r>
      <w:r w:rsidRPr="00476ABA">
        <w:t>our heart strong with good habits.</w:t>
      </w:r>
      <w:r>
        <w:t xml:space="preserve"> </w:t>
      </w:r>
    </w:p>
    <w:p w14:paraId="1FB2B80F" w14:textId="77777777" w:rsidR="006F4A81" w:rsidRDefault="0026695E" w:rsidP="0026695E">
      <w:pPr>
        <w:tabs>
          <w:tab w:val="left" w:pos="6173"/>
        </w:tabs>
      </w:pPr>
      <w:r>
        <w:tab/>
      </w:r>
    </w:p>
    <w:p w14:paraId="264BE91F" w14:textId="55A66D26" w:rsidR="006F4A81" w:rsidRDefault="006F4A81" w:rsidP="006F4A81">
      <w:r w:rsidRPr="00476ABA">
        <w:t>We encourage you to learn more about your heart and the many different things you can do to keep your heart strong</w:t>
      </w:r>
      <w:r>
        <w:t xml:space="preserve"> like eating better and getting more exercise. To get started, learn </w:t>
      </w:r>
      <w:r w:rsidR="00743918">
        <w:t xml:space="preserve">some quick </w:t>
      </w:r>
      <w:r>
        <w:t>facts about cholesterol and blood pressure</w:t>
      </w:r>
      <w:r w:rsidR="00743918">
        <w:t>:</w:t>
      </w:r>
    </w:p>
    <w:p w14:paraId="493B23A7" w14:textId="77777777" w:rsidR="006F4A81" w:rsidRDefault="006F4A81" w:rsidP="006F4A81">
      <w:pPr>
        <w:rPr>
          <w:lang w:val="en"/>
        </w:rPr>
      </w:pPr>
    </w:p>
    <w:p w14:paraId="7CD38BE4" w14:textId="77777777" w:rsidR="006F4A81" w:rsidRPr="00493496" w:rsidRDefault="006F4A81" w:rsidP="006F4A81">
      <w:pPr>
        <w:rPr>
          <w:i/>
        </w:rPr>
      </w:pPr>
      <w:r w:rsidRPr="00493496">
        <w:rPr>
          <w:i/>
        </w:rPr>
        <w:t xml:space="preserve">Cholesterol Quick Facts </w:t>
      </w:r>
    </w:p>
    <w:p w14:paraId="5AAA9BF1" w14:textId="1D03EBB7" w:rsidR="006F4A81" w:rsidRPr="0064322D" w:rsidRDefault="006F4A81" w:rsidP="006F4A81">
      <w:pPr>
        <w:numPr>
          <w:ilvl w:val="0"/>
          <w:numId w:val="5"/>
        </w:numPr>
      </w:pPr>
      <w:r w:rsidRPr="0064322D">
        <w:t xml:space="preserve">People with high cholesterol </w:t>
      </w:r>
      <w:r w:rsidR="00C2154E">
        <w:t xml:space="preserve">are at a markedly increased risk for </w:t>
      </w:r>
      <w:r w:rsidRPr="0064322D">
        <w:t xml:space="preserve">heart disease </w:t>
      </w:r>
      <w:r w:rsidR="00C2154E">
        <w:t>and stroke</w:t>
      </w:r>
      <w:r w:rsidRPr="0064322D">
        <w:t>.</w:t>
      </w:r>
      <w:r w:rsidR="004708D8" w:rsidRPr="0064322D">
        <w:rPr>
          <w:rStyle w:val="FootnoteReference"/>
        </w:rPr>
        <w:footnoteReference w:id="3"/>
      </w:r>
    </w:p>
    <w:p w14:paraId="5E2D5EF7" w14:textId="77777777" w:rsidR="006F4A81" w:rsidRPr="00910A55" w:rsidRDefault="006F4A81" w:rsidP="006F4A81">
      <w:pPr>
        <w:numPr>
          <w:ilvl w:val="0"/>
          <w:numId w:val="5"/>
        </w:numPr>
      </w:pPr>
      <w:r w:rsidRPr="00910A55">
        <w:t>Cholesterol is a waxy, fat-like substance. Your body needs some cholesterol, but it can build up on the walls of your arteries and lead to heart disease and stroke when you have too much in your blood.</w:t>
      </w:r>
    </w:p>
    <w:p w14:paraId="0DA11196" w14:textId="7E84C1AE" w:rsidR="006F4A81" w:rsidRDefault="006F4A81" w:rsidP="006F4A81">
      <w:pPr>
        <w:numPr>
          <w:ilvl w:val="0"/>
          <w:numId w:val="5"/>
        </w:numPr>
        <w:rPr>
          <w:ins w:id="3" w:author="Neil" w:date="2020-05-28T12:02:00Z"/>
        </w:rPr>
      </w:pPr>
      <w:r w:rsidRPr="00910A55">
        <w:t xml:space="preserve">Exercising, eating a healthy diet, and </w:t>
      </w:r>
      <w:r w:rsidR="00743918">
        <w:t xml:space="preserve">cutting back on </w:t>
      </w:r>
      <w:r w:rsidRPr="00910A55">
        <w:t xml:space="preserve">smoking will help you prevent high cholesterol and </w:t>
      </w:r>
      <w:r w:rsidR="00743918">
        <w:t xml:space="preserve">even </w:t>
      </w:r>
      <w:r w:rsidRPr="00910A55">
        <w:t>reduce your levels</w:t>
      </w:r>
      <w:r w:rsidR="00743918">
        <w:t xml:space="preserve"> if they are already high</w:t>
      </w:r>
      <w:r w:rsidRPr="00910A55">
        <w:t>.</w:t>
      </w:r>
    </w:p>
    <w:p w14:paraId="46072FF7" w14:textId="62995D7C" w:rsidR="00EE279D" w:rsidRPr="00910A55" w:rsidRDefault="00A9615D" w:rsidP="006F4A81">
      <w:pPr>
        <w:numPr>
          <w:ilvl w:val="0"/>
          <w:numId w:val="5"/>
        </w:numPr>
      </w:pPr>
      <w:r>
        <w:t xml:space="preserve">Consult your physician to see if cholesterol-lowering medication is </w:t>
      </w:r>
      <w:r w:rsidR="004E1A7B">
        <w:t>the right choice for you.</w:t>
      </w:r>
    </w:p>
    <w:p w14:paraId="772C5186" w14:textId="7D13601C" w:rsidR="006F4A81" w:rsidRDefault="006F4A81" w:rsidP="006F4A81">
      <w:pPr>
        <w:numPr>
          <w:ilvl w:val="0"/>
          <w:numId w:val="5"/>
        </w:numPr>
      </w:pPr>
      <w:r w:rsidRPr="00910A55">
        <w:lastRenderedPageBreak/>
        <w:t xml:space="preserve">High cholesterol </w:t>
      </w:r>
      <w:r w:rsidR="0026695E">
        <w:t xml:space="preserve">typically </w:t>
      </w:r>
      <w:r w:rsidR="007A031C" w:rsidRPr="00910A55">
        <w:t>ha</w:t>
      </w:r>
      <w:r w:rsidR="007A031C">
        <w:t>s</w:t>
      </w:r>
      <w:r w:rsidRPr="00910A55">
        <w:t xml:space="preserve"> no symptoms; so many people don’t know that their cholesterol is too high. </w:t>
      </w:r>
    </w:p>
    <w:p w14:paraId="7A407E0F" w14:textId="77777777" w:rsidR="006F4A81" w:rsidRDefault="006F4A81" w:rsidP="006F4A81">
      <w:pPr>
        <w:ind w:left="720"/>
      </w:pPr>
    </w:p>
    <w:p w14:paraId="1730F35F" w14:textId="77777777" w:rsidR="006F4A81" w:rsidRPr="00F943AC" w:rsidRDefault="006F4A81" w:rsidP="006F4A81">
      <w:pPr>
        <w:rPr>
          <w:i/>
        </w:rPr>
      </w:pPr>
      <w:r w:rsidRPr="00F943AC">
        <w:rPr>
          <w:i/>
        </w:rPr>
        <w:t xml:space="preserve">Blood Pressure </w:t>
      </w:r>
      <w:r>
        <w:rPr>
          <w:i/>
        </w:rPr>
        <w:t xml:space="preserve">Quick </w:t>
      </w:r>
      <w:r w:rsidRPr="00F943AC">
        <w:rPr>
          <w:i/>
        </w:rPr>
        <w:t>Facts</w:t>
      </w:r>
    </w:p>
    <w:p w14:paraId="4BF548F8" w14:textId="15284DEE" w:rsidR="006F4A81" w:rsidRDefault="006F4A81" w:rsidP="006F4A81">
      <w:pPr>
        <w:pStyle w:val="ListParagraph"/>
        <w:numPr>
          <w:ilvl w:val="0"/>
          <w:numId w:val="6"/>
        </w:numPr>
      </w:pPr>
      <w:r w:rsidRPr="00F943AC">
        <w:t>High blood pressure increases the heart's workload, causing the heart muscle to thicken and become stiffer</w:t>
      </w:r>
      <w:r>
        <w:t xml:space="preserve"> </w:t>
      </w:r>
      <w:r w:rsidR="00BA7173">
        <w:t>which can prevent the heart from working proper</w:t>
      </w:r>
      <w:r w:rsidR="002F1B7A">
        <w:t>ly</w:t>
      </w:r>
      <w:r w:rsidRPr="00F943AC">
        <w:t>.</w:t>
      </w:r>
      <w:r w:rsidR="00021AF9" w:rsidRPr="00021AF9">
        <w:rPr>
          <w:vertAlign w:val="superscript"/>
        </w:rPr>
        <w:t>4</w:t>
      </w:r>
      <w:r w:rsidRPr="00F943AC">
        <w:t xml:space="preserve"> </w:t>
      </w:r>
    </w:p>
    <w:p w14:paraId="0FFAD78B" w14:textId="125E096F" w:rsidR="00EE279D" w:rsidRDefault="00EE279D" w:rsidP="006F4A81">
      <w:pPr>
        <w:pStyle w:val="ListParagraph"/>
        <w:numPr>
          <w:ilvl w:val="0"/>
          <w:numId w:val="6"/>
        </w:numPr>
      </w:pPr>
      <w:r>
        <w:t>High blood pressure is a major risk factor for the build</w:t>
      </w:r>
      <w:r w:rsidR="002F1B7A">
        <w:t>-</w:t>
      </w:r>
      <w:r>
        <w:t>up of bl</w:t>
      </w:r>
      <w:r w:rsidR="006E597A">
        <w:t>o</w:t>
      </w:r>
      <w:r>
        <w:t xml:space="preserve">ckages inside arteries, </w:t>
      </w:r>
      <w:r w:rsidR="002F1B7A">
        <w:t>which increases</w:t>
      </w:r>
      <w:r>
        <w:t xml:space="preserve"> the risk for heart disease and stroke</w:t>
      </w:r>
      <w:r w:rsidR="00F22815">
        <w:t>.</w:t>
      </w:r>
      <w:r w:rsidR="000E796A" w:rsidRPr="000E796A">
        <w:rPr>
          <w:vertAlign w:val="superscript"/>
        </w:rPr>
        <w:t xml:space="preserve"> </w:t>
      </w:r>
      <w:r w:rsidR="000E796A" w:rsidRPr="00021AF9">
        <w:rPr>
          <w:vertAlign w:val="superscript"/>
        </w:rPr>
        <w:t>4</w:t>
      </w:r>
    </w:p>
    <w:p w14:paraId="1BFD3A8C" w14:textId="2F74FEA7" w:rsidR="006F4A81" w:rsidRDefault="006F4A81" w:rsidP="006F4A81">
      <w:pPr>
        <w:pStyle w:val="ListParagraph"/>
        <w:numPr>
          <w:ilvl w:val="0"/>
          <w:numId w:val="6"/>
        </w:numPr>
      </w:pPr>
      <w:r w:rsidRPr="00F943AC">
        <w:t xml:space="preserve">If </w:t>
      </w:r>
      <w:r w:rsidR="00743918">
        <w:t xml:space="preserve">you have </w:t>
      </w:r>
      <w:r w:rsidRPr="00F943AC">
        <w:t xml:space="preserve">high blood pressure </w:t>
      </w:r>
      <w:r w:rsidR="00A2216C">
        <w:t xml:space="preserve">coupled </w:t>
      </w:r>
      <w:r w:rsidRPr="00F943AC">
        <w:t>with obesity, smoking, high cholesterol levels</w:t>
      </w:r>
      <w:r w:rsidR="00BB17D0">
        <w:t>,</w:t>
      </w:r>
      <w:r w:rsidRPr="00F943AC">
        <w:t xml:space="preserve"> or diabetes, the risk of heart attack or stroke increases even </w:t>
      </w:r>
      <w:r w:rsidRPr="00BB17D0">
        <w:rPr>
          <w:iCs/>
        </w:rPr>
        <w:t>more.</w:t>
      </w:r>
      <w:r w:rsidR="003203B5" w:rsidRPr="00D42108">
        <w:rPr>
          <w:iCs/>
          <w:vertAlign w:val="superscript"/>
        </w:rPr>
        <w:t>5,</w:t>
      </w:r>
      <w:r w:rsidR="00F75D39" w:rsidRPr="00D42108">
        <w:rPr>
          <w:iCs/>
          <w:vertAlign w:val="superscript"/>
        </w:rPr>
        <w:t>6</w:t>
      </w:r>
      <w:r w:rsidR="00D42108" w:rsidRPr="00D42108">
        <w:rPr>
          <w:iCs/>
          <w:vertAlign w:val="superscript"/>
        </w:rPr>
        <w:t>,7</w:t>
      </w:r>
      <w:r w:rsidRPr="00D42108">
        <w:rPr>
          <w:vertAlign w:val="superscript"/>
        </w:rPr>
        <w:t xml:space="preserve">  </w:t>
      </w:r>
    </w:p>
    <w:p w14:paraId="5CBBC847" w14:textId="4A1F5885" w:rsidR="006F4A81" w:rsidRPr="00910A55" w:rsidRDefault="006F4A81" w:rsidP="006F4A81">
      <w:pPr>
        <w:pStyle w:val="ListParagraph"/>
        <w:numPr>
          <w:ilvl w:val="0"/>
          <w:numId w:val="6"/>
        </w:numPr>
      </w:pPr>
      <w:r w:rsidRPr="00F943AC">
        <w:t>High blood pressure usually has no warning signs or symptoms, so you may not realize you have it.</w:t>
      </w:r>
      <w:r w:rsidR="00E56734" w:rsidRPr="00E56734">
        <w:rPr>
          <w:vertAlign w:val="superscript"/>
        </w:rPr>
        <w:t>8</w:t>
      </w:r>
    </w:p>
    <w:p w14:paraId="2AFF2735" w14:textId="77777777" w:rsidR="006F4A81" w:rsidRDefault="006F4A81" w:rsidP="006F4A81">
      <w:pPr>
        <w:rPr>
          <w:lang w:val="en"/>
        </w:rPr>
      </w:pPr>
    </w:p>
    <w:p w14:paraId="198FE6CF" w14:textId="6ECBC41A" w:rsidR="006F4A81" w:rsidRDefault="006F4A81" w:rsidP="006F4A81">
      <w:r>
        <w:t>Schedule a heart health check</w:t>
      </w:r>
      <w:r w:rsidR="00BB17D0">
        <w:t>-</w:t>
      </w:r>
      <w:r>
        <w:t>up with your healthcare provider to know your risks for heart disease.</w:t>
      </w:r>
      <w:r w:rsidRPr="0038036A">
        <w:t xml:space="preserve"> </w:t>
      </w:r>
    </w:p>
    <w:p w14:paraId="409662C6" w14:textId="277B9542" w:rsidR="006F4A81" w:rsidRDefault="006F4A81" w:rsidP="006F4A81">
      <w:r>
        <w:t xml:space="preserve">Your heart will thank you!  </w:t>
      </w:r>
    </w:p>
    <w:p w14:paraId="4B19D958" w14:textId="39B3F30A" w:rsidR="00156087" w:rsidRDefault="00156087" w:rsidP="006F4A81"/>
    <w:p w14:paraId="41D5A453" w14:textId="77777777" w:rsidR="00156087" w:rsidRDefault="00156087" w:rsidP="00156087">
      <w:pPr>
        <w:pStyle w:val="FootnoteText"/>
        <w:tabs>
          <w:tab w:val="left" w:pos="6273"/>
        </w:tabs>
        <w:rPr>
          <w:sz w:val="16"/>
        </w:rPr>
      </w:pPr>
      <w:r w:rsidRPr="00021AF9">
        <w:rPr>
          <w:sz w:val="16"/>
          <w:vertAlign w:val="superscript"/>
        </w:rPr>
        <w:t>4</w:t>
      </w:r>
      <w:r>
        <w:rPr>
          <w:sz w:val="16"/>
        </w:rPr>
        <w:t xml:space="preserve"> American Heart Association, “How High Blood Pressure Can Lead to Heart Failure,” 2016</w:t>
      </w:r>
    </w:p>
    <w:p w14:paraId="3C0DCF62" w14:textId="77777777" w:rsidR="00156087" w:rsidRDefault="00156087" w:rsidP="00156087">
      <w:pPr>
        <w:pStyle w:val="FootnoteText"/>
        <w:tabs>
          <w:tab w:val="left" w:pos="6273"/>
        </w:tabs>
        <w:rPr>
          <w:sz w:val="16"/>
        </w:rPr>
      </w:pPr>
      <w:r w:rsidRPr="00061A04">
        <w:rPr>
          <w:sz w:val="16"/>
          <w:vertAlign w:val="superscript"/>
        </w:rPr>
        <w:t>5</w:t>
      </w:r>
      <w:r>
        <w:rPr>
          <w:sz w:val="16"/>
        </w:rPr>
        <w:t xml:space="preserve"> University of Michigan Health, “Smoking: Heart Attack and Stroke Risks,” current as of March 2020</w:t>
      </w:r>
    </w:p>
    <w:p w14:paraId="78D9A429" w14:textId="77777777" w:rsidR="00156087" w:rsidRDefault="00156087" w:rsidP="00156087">
      <w:pPr>
        <w:pStyle w:val="FootnoteText"/>
        <w:tabs>
          <w:tab w:val="left" w:pos="6273"/>
        </w:tabs>
        <w:rPr>
          <w:sz w:val="16"/>
        </w:rPr>
      </w:pPr>
      <w:r w:rsidRPr="005136D0">
        <w:rPr>
          <w:sz w:val="16"/>
          <w:vertAlign w:val="superscript"/>
        </w:rPr>
        <w:t>6</w:t>
      </w:r>
      <w:r>
        <w:rPr>
          <w:sz w:val="16"/>
        </w:rPr>
        <w:t xml:space="preserve"> Penn Medicine, “Three Ways Obesity </w:t>
      </w:r>
      <w:proofErr w:type="spellStart"/>
      <w:r>
        <w:rPr>
          <w:sz w:val="16"/>
        </w:rPr>
        <w:t>Conributes</w:t>
      </w:r>
      <w:proofErr w:type="spellEnd"/>
      <w:r>
        <w:rPr>
          <w:sz w:val="16"/>
        </w:rPr>
        <w:t xml:space="preserve"> to Heart Disease,” March 2019</w:t>
      </w:r>
    </w:p>
    <w:p w14:paraId="507BB6A0" w14:textId="77777777" w:rsidR="00156087" w:rsidRDefault="00156087" w:rsidP="00156087">
      <w:pPr>
        <w:pStyle w:val="FootnoteText"/>
        <w:tabs>
          <w:tab w:val="left" w:pos="6273"/>
        </w:tabs>
        <w:rPr>
          <w:sz w:val="16"/>
        </w:rPr>
      </w:pPr>
      <w:r w:rsidRPr="00D42108">
        <w:rPr>
          <w:sz w:val="16"/>
          <w:vertAlign w:val="superscript"/>
        </w:rPr>
        <w:t>7</w:t>
      </w:r>
      <w:r>
        <w:rPr>
          <w:sz w:val="16"/>
        </w:rPr>
        <w:t xml:space="preserve"> American Heart Association, “How Do My Cholesterol Levels Affect My Risk of Heart Attack and Stroke?” October 2020</w:t>
      </w:r>
    </w:p>
    <w:p w14:paraId="4FDBE464" w14:textId="504C5856" w:rsidR="00156087" w:rsidRPr="00156087" w:rsidRDefault="00156087" w:rsidP="00156087">
      <w:pPr>
        <w:pStyle w:val="FootnoteText"/>
        <w:tabs>
          <w:tab w:val="left" w:pos="6273"/>
        </w:tabs>
        <w:rPr>
          <w:sz w:val="16"/>
        </w:rPr>
      </w:pPr>
      <w:r w:rsidRPr="00E56734">
        <w:rPr>
          <w:sz w:val="16"/>
          <w:vertAlign w:val="superscript"/>
        </w:rPr>
        <w:t>8</w:t>
      </w:r>
      <w:r>
        <w:rPr>
          <w:sz w:val="16"/>
        </w:rPr>
        <w:t xml:space="preserve"> Centers for Disease Control and Prevention, “High Blood Pressure Symptoms and Causes,” last reviewed May 2021</w:t>
      </w:r>
    </w:p>
    <w:p w14:paraId="64581C05" w14:textId="77777777" w:rsidR="00877A9D" w:rsidRDefault="00877A9D" w:rsidP="006E5BE9"/>
    <w:p w14:paraId="6B9916A9" w14:textId="77777777" w:rsidR="00156087" w:rsidRDefault="00156087" w:rsidP="006E5BE9">
      <w:pPr>
        <w:rPr>
          <w:b/>
        </w:rPr>
      </w:pPr>
    </w:p>
    <w:p w14:paraId="2337E0B5" w14:textId="479CF613" w:rsidR="006E5BE9" w:rsidRPr="000F2D84" w:rsidRDefault="006E5BE9" w:rsidP="006E5BE9">
      <w:pPr>
        <w:rPr>
          <w:b/>
        </w:rPr>
      </w:pPr>
      <w:r w:rsidRPr="000F2D84">
        <w:rPr>
          <w:b/>
        </w:rPr>
        <w:t xml:space="preserve">Week 4 </w:t>
      </w:r>
      <w:r w:rsidR="00D96E48">
        <w:rPr>
          <w:b/>
        </w:rPr>
        <w:t>campaign summary and evaluation email</w:t>
      </w:r>
      <w:r w:rsidRPr="000F2D84">
        <w:rPr>
          <w:b/>
        </w:rPr>
        <w:t>: (</w:t>
      </w:r>
      <w:r w:rsidRPr="000F2D84">
        <w:rPr>
          <w:b/>
          <w:i/>
        </w:rPr>
        <w:t>recommended</w:t>
      </w:r>
      <w:r w:rsidRPr="000F2D84">
        <w:rPr>
          <w:b/>
        </w:rPr>
        <w:t>) March 3</w:t>
      </w:r>
    </w:p>
    <w:p w14:paraId="31B44105" w14:textId="4091F689" w:rsidR="00C0788A" w:rsidRDefault="004132B0">
      <w:pPr>
        <w:rPr>
          <w:b/>
        </w:rPr>
      </w:pPr>
      <w:r w:rsidRPr="004132B0">
        <w:rPr>
          <w:b/>
        </w:rPr>
        <w:t xml:space="preserve">Subject: </w:t>
      </w:r>
      <w:r w:rsidR="00545E9D">
        <w:rPr>
          <w:b/>
          <w:i/>
        </w:rPr>
        <w:t>Give your heart some love</w:t>
      </w:r>
      <w:r w:rsidR="00C741DE">
        <w:rPr>
          <w:b/>
          <w:i/>
        </w:rPr>
        <w:t xml:space="preserve">: </w:t>
      </w:r>
      <w:r w:rsidR="00C11925">
        <w:rPr>
          <w:b/>
        </w:rPr>
        <w:t>Your heart health summary</w:t>
      </w:r>
      <w:r>
        <w:rPr>
          <w:b/>
        </w:rPr>
        <w:t xml:space="preserve"> </w:t>
      </w:r>
      <w:r w:rsidRPr="009E5AE4">
        <w:rPr>
          <w:b/>
          <w:highlight w:val="yellow"/>
        </w:rPr>
        <w:t xml:space="preserve">&lt;and </w:t>
      </w:r>
      <w:r w:rsidR="00C11925" w:rsidRPr="009E5AE4">
        <w:rPr>
          <w:b/>
          <w:highlight w:val="yellow"/>
        </w:rPr>
        <w:t>l</w:t>
      </w:r>
      <w:r w:rsidRPr="009E5AE4">
        <w:rPr>
          <w:b/>
          <w:highlight w:val="yellow"/>
        </w:rPr>
        <w:t xml:space="preserve">ast </w:t>
      </w:r>
      <w:r w:rsidR="001D48A7" w:rsidRPr="009E5AE4">
        <w:rPr>
          <w:b/>
          <w:highlight w:val="yellow"/>
        </w:rPr>
        <w:t>c</w:t>
      </w:r>
      <w:r w:rsidRPr="009E5AE4">
        <w:rPr>
          <w:b/>
          <w:highlight w:val="yellow"/>
        </w:rPr>
        <w:t xml:space="preserve">hance to </w:t>
      </w:r>
      <w:r w:rsidR="001D48A7" w:rsidRPr="009E5AE4">
        <w:rPr>
          <w:b/>
          <w:highlight w:val="yellow"/>
        </w:rPr>
        <w:t>w</w:t>
      </w:r>
      <w:r w:rsidRPr="009E5AE4">
        <w:rPr>
          <w:b/>
          <w:highlight w:val="yellow"/>
        </w:rPr>
        <w:t>in!&gt;</w:t>
      </w:r>
    </w:p>
    <w:p w14:paraId="6B2F184F" w14:textId="77777777" w:rsidR="004132B0" w:rsidRDefault="004132B0">
      <w:pPr>
        <w:rPr>
          <w:b/>
        </w:rPr>
      </w:pPr>
    </w:p>
    <w:p w14:paraId="08C47115" w14:textId="15AE26B7" w:rsidR="00CC7DAD" w:rsidRDefault="00A92537" w:rsidP="00EA568D">
      <w:pPr>
        <w:spacing w:before="120" w:after="120"/>
      </w:pPr>
      <w:r>
        <w:t xml:space="preserve">Thank you for your participation in </w:t>
      </w:r>
      <w:r w:rsidR="001D48A7">
        <w:rPr>
          <w:i/>
        </w:rPr>
        <w:t>Give your heart some love</w:t>
      </w:r>
      <w:r>
        <w:t xml:space="preserve">. </w:t>
      </w:r>
      <w:r w:rsidR="004765A9">
        <w:t xml:space="preserve">Please tell us what you thought about </w:t>
      </w:r>
      <w:r w:rsidR="006A0852">
        <w:t xml:space="preserve">the </w:t>
      </w:r>
      <w:r w:rsidR="004765A9">
        <w:t>campaign</w:t>
      </w:r>
      <w:r w:rsidR="00097404">
        <w:t xml:space="preserve"> and steps you took to be heart healthy</w:t>
      </w:r>
      <w:r w:rsidR="00D17DA9">
        <w:t xml:space="preserve"> by emailing us</w:t>
      </w:r>
      <w:r w:rsidR="003E0B58">
        <w:t xml:space="preserve"> </w:t>
      </w:r>
      <w:r w:rsidR="003E0B58" w:rsidRPr="006A0852">
        <w:rPr>
          <w:highlight w:val="yellow"/>
        </w:rPr>
        <w:t>&lt;at XXX@xyz.com&gt;</w:t>
      </w:r>
      <w:r w:rsidR="003E0B58">
        <w:t>.</w:t>
      </w:r>
      <w:r w:rsidR="00D17DA9">
        <w:t xml:space="preserve"> </w:t>
      </w:r>
      <w:r w:rsidR="00CC7DAD">
        <w:t>For example:</w:t>
      </w:r>
    </w:p>
    <w:p w14:paraId="7332F922" w14:textId="77777777" w:rsidR="00CC7DAD" w:rsidRDefault="00CC7DAD" w:rsidP="00B22DA3">
      <w:pPr>
        <w:pStyle w:val="ListParagraph"/>
        <w:numPr>
          <w:ilvl w:val="0"/>
          <w:numId w:val="8"/>
        </w:numPr>
        <w:spacing w:before="120" w:after="120"/>
      </w:pPr>
      <w:r>
        <w:t>Did you learn anything about your heart health that you didn’t know before?</w:t>
      </w:r>
    </w:p>
    <w:p w14:paraId="058C8AA3" w14:textId="77777777" w:rsidR="005C50A5" w:rsidRDefault="00414877" w:rsidP="00B22DA3">
      <w:pPr>
        <w:pStyle w:val="ListParagraph"/>
        <w:numPr>
          <w:ilvl w:val="0"/>
          <w:numId w:val="8"/>
        </w:numPr>
        <w:spacing w:before="120" w:after="120"/>
      </w:pPr>
      <w:r>
        <w:t xml:space="preserve">Did you try </w:t>
      </w:r>
      <w:r w:rsidR="005C50A5">
        <w:t>a lifestyle change that you found particularly rewarding and easy to incorporate into your routine?</w:t>
      </w:r>
    </w:p>
    <w:p w14:paraId="7BAF374C" w14:textId="49C91381" w:rsidR="005C50A5" w:rsidRDefault="005C50A5" w:rsidP="00B22DA3">
      <w:pPr>
        <w:pStyle w:val="ListParagraph"/>
        <w:numPr>
          <w:ilvl w:val="0"/>
          <w:numId w:val="8"/>
        </w:numPr>
        <w:spacing w:before="120" w:after="120"/>
      </w:pPr>
      <w:r>
        <w:t>Did you involve friends, family, or coworkers in a way that you found helpful (for support</w:t>
      </w:r>
      <w:r w:rsidR="00F452A6">
        <w:t>, encouragement, or information</w:t>
      </w:r>
      <w:r w:rsidR="00EE279D">
        <w:t>)</w:t>
      </w:r>
      <w:r>
        <w:t>?</w:t>
      </w:r>
    </w:p>
    <w:p w14:paraId="0BE965A2" w14:textId="77777777" w:rsidR="00EA568D" w:rsidRDefault="002E33F2" w:rsidP="00B22DA3">
      <w:pPr>
        <w:pStyle w:val="ListParagraph"/>
        <w:numPr>
          <w:ilvl w:val="0"/>
          <w:numId w:val="8"/>
        </w:numPr>
        <w:spacing w:before="120" w:after="120"/>
      </w:pPr>
      <w:r>
        <w:t>Do you have suggestions for how to make a lifestyle change easier to make and maintain?</w:t>
      </w:r>
    </w:p>
    <w:p w14:paraId="13ECB79E" w14:textId="77777777" w:rsidR="006F4A81" w:rsidRDefault="004765A9" w:rsidP="00EA568D">
      <w:pPr>
        <w:spacing w:before="120" w:after="120"/>
      </w:pPr>
      <w:r>
        <w:t>&lt;For those of you who</w:t>
      </w:r>
      <w:r w:rsidR="00C741DE">
        <w:t xml:space="preserve"> share heart healthy stories</w:t>
      </w:r>
      <w:r w:rsidR="00D17DA9">
        <w:t xml:space="preserve">, </w:t>
      </w:r>
      <w:r>
        <w:t>you will be entered to win!&gt;</w:t>
      </w:r>
    </w:p>
    <w:p w14:paraId="7B4CF1FA" w14:textId="6C835C68" w:rsidR="004765A9" w:rsidRDefault="006F4A81" w:rsidP="00EA568D">
      <w:pPr>
        <w:spacing w:before="120" w:after="120"/>
      </w:pPr>
      <w:r w:rsidRPr="006F4A81">
        <w:t xml:space="preserve">Remember that making even one change can make a difference in keeping heart disease away. Congratulations on every change you make. We applaud </w:t>
      </w:r>
      <w:r w:rsidR="00894B04">
        <w:t>every effort you make</w:t>
      </w:r>
      <w:r w:rsidRPr="006F4A81">
        <w:t>.</w:t>
      </w:r>
      <w:r w:rsidR="00894B04">
        <w:t xml:space="preserve"> </w:t>
      </w:r>
    </w:p>
    <w:p w14:paraId="468EDE01" w14:textId="626153A0" w:rsidR="00613201" w:rsidRDefault="00894B04" w:rsidP="00E9187A">
      <w:pPr>
        <w:spacing w:before="120" w:after="120"/>
      </w:pPr>
      <w:r w:rsidRPr="00894B04">
        <w:t>Your heart will be very grateful!</w:t>
      </w:r>
    </w:p>
    <w:p w14:paraId="4AD21AF5" w14:textId="7961102D" w:rsidR="00156087" w:rsidRDefault="00156087" w:rsidP="00E9187A">
      <w:pPr>
        <w:spacing w:before="120" w:after="120"/>
      </w:pPr>
    </w:p>
    <w:p w14:paraId="7FF6A0E6" w14:textId="77777777" w:rsidR="00156087" w:rsidRDefault="00156087" w:rsidP="00156087">
      <w:pPr>
        <w:pStyle w:val="FootnoteText"/>
        <w:tabs>
          <w:tab w:val="left" w:pos="6273"/>
        </w:tabs>
        <w:rPr>
          <w:sz w:val="16"/>
          <w:vertAlign w:val="superscript"/>
        </w:rPr>
      </w:pPr>
    </w:p>
    <w:p w14:paraId="1BB69320" w14:textId="59B59E02" w:rsidR="00156087" w:rsidRPr="00156087" w:rsidRDefault="00156087" w:rsidP="00156087">
      <w:pPr>
        <w:pStyle w:val="FootnoteText"/>
        <w:tabs>
          <w:tab w:val="left" w:pos="6273"/>
        </w:tabs>
        <w:rPr>
          <w:sz w:val="16"/>
        </w:rPr>
      </w:pPr>
    </w:p>
    <w:sectPr w:rsidR="00156087" w:rsidRPr="00156087" w:rsidSect="004F5ADB">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2EF6E" w14:textId="77777777" w:rsidR="00451EE3" w:rsidRDefault="00451EE3" w:rsidP="00790ACE">
      <w:r>
        <w:separator/>
      </w:r>
    </w:p>
  </w:endnote>
  <w:endnote w:type="continuationSeparator" w:id="0">
    <w:p w14:paraId="1DF759C3" w14:textId="77777777" w:rsidR="00451EE3" w:rsidRDefault="00451EE3" w:rsidP="00790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D2CBD" w14:textId="1351269A" w:rsidR="0014286A" w:rsidRPr="00570A6E" w:rsidRDefault="0014286A" w:rsidP="0014286A">
    <w:pPr>
      <w:spacing w:before="120"/>
      <w:rPr>
        <w:ins w:id="4" w:author="Shields, Rosemary" w:date="2021-03-15T16:56:00Z"/>
        <w:sz w:val="18"/>
      </w:rPr>
    </w:pPr>
    <w:r w:rsidRPr="00565D28">
      <w:rPr>
        <w:sz w:val="18"/>
      </w:rPr>
      <w:t>This information is intended to provide general guidance on health and wellness matters and is not medical advice. MetLife is not responsible for the accuracy of this information, which may not apply to your particular circumstances, so you rely on it at your own risk. You should always consult a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r w:rsidRPr="00565D28" w:rsidDel="00565D28">
      <w:rPr>
        <w:sz w:val="18"/>
      </w:rPr>
      <w:t xml:space="preserve"> </w:t>
    </w:r>
  </w:p>
  <w:p w14:paraId="555A4F29" w14:textId="794DD4DB" w:rsidR="0014286A" w:rsidRPr="00570A6E" w:rsidRDefault="006D16C7" w:rsidP="0014286A">
    <w:pPr>
      <w:spacing w:before="120"/>
      <w:rPr>
        <w:sz w:val="18"/>
      </w:rPr>
    </w:pPr>
    <w:r>
      <w:rPr>
        <w:sz w:val="18"/>
      </w:rPr>
      <w:t>L0721015268[exp</w:t>
    </w:r>
    <w:proofErr w:type="gramStart"/>
    <w:r>
      <w:rPr>
        <w:sz w:val="18"/>
      </w:rPr>
      <w:t>1122][</w:t>
    </w:r>
    <w:proofErr w:type="gramEnd"/>
    <w:r>
      <w:rPr>
        <w:sz w:val="18"/>
      </w:rPr>
      <w:t>All States</w:t>
    </w:r>
    <w:r w:rsidR="009E0806">
      <w:rPr>
        <w:sz w:val="18"/>
      </w:rPr>
      <w:t xml:space="preserve">]  </w:t>
    </w:r>
    <w:r w:rsidR="0014286A" w:rsidRPr="00570A6E">
      <w:rPr>
        <w:sz w:val="18"/>
      </w:rPr>
      <w:t>© 20</w:t>
    </w:r>
    <w:r w:rsidR="0014286A">
      <w:rPr>
        <w:sz w:val="18"/>
      </w:rPr>
      <w:t>21 MetLife Services and Solutions, LLC</w:t>
    </w:r>
  </w:p>
  <w:p w14:paraId="3CCD680B" w14:textId="44B949CD" w:rsidR="0014286A" w:rsidRDefault="0014286A">
    <w:pPr>
      <w:pStyle w:val="Footer"/>
    </w:pPr>
  </w:p>
  <w:p w14:paraId="62ACA3C3" w14:textId="77777777" w:rsidR="0014286A" w:rsidRDefault="00142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23653" w14:textId="77777777" w:rsidR="00451EE3" w:rsidRDefault="00451EE3" w:rsidP="00790ACE">
      <w:r>
        <w:separator/>
      </w:r>
    </w:p>
  </w:footnote>
  <w:footnote w:type="continuationSeparator" w:id="0">
    <w:p w14:paraId="003CF867" w14:textId="77777777" w:rsidR="00451EE3" w:rsidRDefault="00451EE3" w:rsidP="00790ACE">
      <w:r>
        <w:continuationSeparator/>
      </w:r>
    </w:p>
  </w:footnote>
  <w:footnote w:id="1">
    <w:p w14:paraId="4AE9A3A1" w14:textId="516E7E0D" w:rsidR="00790ACE" w:rsidRPr="00790ACE" w:rsidRDefault="00790ACE" w:rsidP="00790ACE">
      <w:pPr>
        <w:pStyle w:val="FootnoteText"/>
        <w:rPr>
          <w:sz w:val="16"/>
        </w:rPr>
      </w:pPr>
      <w:r w:rsidRPr="00790ACE">
        <w:rPr>
          <w:rStyle w:val="FootnoteReference"/>
          <w:sz w:val="16"/>
        </w:rPr>
        <w:footnoteRef/>
      </w:r>
      <w:r w:rsidRPr="00790ACE">
        <w:rPr>
          <w:sz w:val="16"/>
        </w:rPr>
        <w:t xml:space="preserve"> </w:t>
      </w:r>
      <w:r w:rsidR="00613201">
        <w:rPr>
          <w:sz w:val="16"/>
        </w:rPr>
        <w:t>World Heart Federation</w:t>
      </w:r>
      <w:r>
        <w:rPr>
          <w:sz w:val="16"/>
        </w:rPr>
        <w:t>, “</w:t>
      </w:r>
      <w:r w:rsidR="00E92DE8" w:rsidRPr="00E92DE8">
        <w:rPr>
          <w:sz w:val="16"/>
        </w:rPr>
        <w:t>Women and CVD - Facts and tips</w:t>
      </w:r>
      <w:r>
        <w:rPr>
          <w:sz w:val="16"/>
        </w:rPr>
        <w:t>,” 201</w:t>
      </w:r>
      <w:r w:rsidR="00E92DE8">
        <w:rPr>
          <w:sz w:val="16"/>
        </w:rPr>
        <w:t>7</w:t>
      </w:r>
    </w:p>
  </w:footnote>
  <w:footnote w:id="2">
    <w:p w14:paraId="003739CC" w14:textId="2C2EC086" w:rsidR="005569B7" w:rsidRDefault="005569B7">
      <w:pPr>
        <w:pStyle w:val="FootnoteText"/>
        <w:rPr>
          <w:ins w:id="0" w:author="Neil" w:date="2020-09-21T14:48:00Z"/>
          <w:sz w:val="16"/>
          <w:szCs w:val="16"/>
        </w:rPr>
      </w:pPr>
      <w:r w:rsidRPr="005569B7">
        <w:rPr>
          <w:rStyle w:val="FootnoteReference"/>
          <w:sz w:val="16"/>
          <w:szCs w:val="16"/>
        </w:rPr>
        <w:footnoteRef/>
      </w:r>
      <w:r w:rsidRPr="005569B7">
        <w:rPr>
          <w:sz w:val="16"/>
          <w:szCs w:val="16"/>
        </w:rPr>
        <w:t xml:space="preserve"> </w:t>
      </w:r>
      <w:r w:rsidR="00724606">
        <w:rPr>
          <w:sz w:val="16"/>
          <w:szCs w:val="16"/>
        </w:rPr>
        <w:t>American Diabetes Association, “Standards of Medical Care in Diabetes – 2020.” Diabetes Care, January 2020</w:t>
      </w:r>
      <w:ins w:id="1" w:author="Neil" w:date="2020-09-21T14:49:00Z">
        <w:r w:rsidR="00724606">
          <w:rPr>
            <w:sz w:val="16"/>
            <w:szCs w:val="16"/>
          </w:rPr>
          <w:t xml:space="preserve"> </w:t>
        </w:r>
      </w:ins>
      <w:r w:rsidRPr="005569B7">
        <w:rPr>
          <w:sz w:val="16"/>
          <w:szCs w:val="16"/>
        </w:rPr>
        <w:t xml:space="preserve"> </w:t>
      </w:r>
    </w:p>
    <w:p w14:paraId="68617B41" w14:textId="77777777" w:rsidR="00724606" w:rsidRPr="005569B7" w:rsidRDefault="00724606">
      <w:pPr>
        <w:pStyle w:val="FootnoteText"/>
        <w:rPr>
          <w:sz w:val="16"/>
          <w:szCs w:val="16"/>
        </w:rPr>
      </w:pPr>
    </w:p>
  </w:footnote>
  <w:footnote w:id="3">
    <w:p w14:paraId="5CC9588A" w14:textId="057486BA" w:rsidR="0057661A" w:rsidRPr="004708D8" w:rsidRDefault="004708D8" w:rsidP="004708D8">
      <w:pPr>
        <w:pStyle w:val="FootnoteText"/>
        <w:tabs>
          <w:tab w:val="left" w:pos="6273"/>
        </w:tabs>
        <w:rPr>
          <w:sz w:val="16"/>
        </w:rPr>
      </w:pPr>
      <w:r w:rsidRPr="004708D8">
        <w:rPr>
          <w:rStyle w:val="FootnoteReference"/>
          <w:sz w:val="16"/>
        </w:rPr>
        <w:footnoteRef/>
      </w:r>
      <w:r w:rsidRPr="004708D8">
        <w:rPr>
          <w:sz w:val="16"/>
        </w:rPr>
        <w:t xml:space="preserve"> Center</w:t>
      </w:r>
      <w:ins w:id="2" w:author="Neil" w:date="2020-05-28T12:19:00Z">
        <w:r w:rsidR="0015075C">
          <w:rPr>
            <w:sz w:val="16"/>
          </w:rPr>
          <w:t>s</w:t>
        </w:r>
      </w:ins>
      <w:r w:rsidRPr="004708D8">
        <w:rPr>
          <w:sz w:val="16"/>
        </w:rPr>
        <w:t xml:space="preserve"> for Disease Control and Prevention, “High Cholesterol Facts,” </w:t>
      </w:r>
      <w:r w:rsidR="00C2154E">
        <w:rPr>
          <w:sz w:val="16"/>
        </w:rPr>
        <w:t>April</w:t>
      </w:r>
      <w:r w:rsidRPr="004708D8">
        <w:rPr>
          <w:sz w:val="16"/>
        </w:rPr>
        <w:t xml:space="preserve"> 20</w:t>
      </w:r>
      <w:r w:rsidR="00C2154E">
        <w:rPr>
          <w:sz w:val="16"/>
        </w:rPr>
        <w:t>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CC148" w14:textId="77777777" w:rsidR="006B507D" w:rsidRPr="000E3AE2" w:rsidRDefault="006B507D" w:rsidP="006B507D">
    <w:pPr>
      <w:rPr>
        <w:b/>
        <w:lang w:val="en"/>
      </w:rPr>
    </w:pPr>
    <w:r>
      <w:rPr>
        <w:b/>
        <w:lang w:val="en"/>
      </w:rPr>
      <w:t>Heart Disease Email Campaign Series</w:t>
    </w:r>
  </w:p>
  <w:p w14:paraId="6E66ED53" w14:textId="2731B390" w:rsidR="004708D8" w:rsidRPr="006B507D" w:rsidRDefault="006B507D" w:rsidP="006B507D">
    <w:pPr>
      <w:rPr>
        <w:b/>
        <w:lang w:val="en"/>
      </w:rPr>
    </w:pPr>
    <w:r w:rsidRPr="000E3AE2">
      <w:rPr>
        <w:b/>
        <w:lang w:val="en"/>
      </w:rPr>
      <w:t>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42833"/>
    <w:multiLevelType w:val="hybridMultilevel"/>
    <w:tmpl w:val="C6BCB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DF3BC1"/>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2468E"/>
    <w:multiLevelType w:val="hybridMultilevel"/>
    <w:tmpl w:val="E0941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C313EF"/>
    <w:multiLevelType w:val="hybridMultilevel"/>
    <w:tmpl w:val="C498B50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48BB60E6"/>
    <w:multiLevelType w:val="hybridMultilevel"/>
    <w:tmpl w:val="3FC8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E13A03"/>
    <w:multiLevelType w:val="hybridMultilevel"/>
    <w:tmpl w:val="8F2AA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B650AC"/>
    <w:multiLevelType w:val="hybridMultilevel"/>
    <w:tmpl w:val="44C6C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451B5A"/>
    <w:multiLevelType w:val="hybridMultilevel"/>
    <w:tmpl w:val="FE00C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5"/>
  </w:num>
  <w:num w:numId="5">
    <w:abstractNumId w:val="2"/>
  </w:num>
  <w:num w:numId="6">
    <w:abstractNumId w:val="4"/>
  </w:num>
  <w:num w:numId="7">
    <w:abstractNumId w:val="1"/>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eil">
    <w15:presenceInfo w15:providerId="None" w15:userId="Neil"/>
  </w15:person>
  <w15:person w15:author="Shields, Rosemary">
    <w15:presenceInfo w15:providerId="AD" w15:userId="S::rosemary.shields@metlife.com::8a68bf6b-9e1f-4edf-b65c-f1601fc2a3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revisionView w:insDel="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BE9"/>
    <w:rsid w:val="00001D95"/>
    <w:rsid w:val="000033CE"/>
    <w:rsid w:val="000169F1"/>
    <w:rsid w:val="0001730A"/>
    <w:rsid w:val="000213F1"/>
    <w:rsid w:val="00021AF9"/>
    <w:rsid w:val="000221D4"/>
    <w:rsid w:val="00025EE2"/>
    <w:rsid w:val="00042E06"/>
    <w:rsid w:val="000466FD"/>
    <w:rsid w:val="00061A04"/>
    <w:rsid w:val="000632B5"/>
    <w:rsid w:val="000724D7"/>
    <w:rsid w:val="00093648"/>
    <w:rsid w:val="0009511C"/>
    <w:rsid w:val="00097404"/>
    <w:rsid w:val="000A4C15"/>
    <w:rsid w:val="000C732D"/>
    <w:rsid w:val="000E796A"/>
    <w:rsid w:val="000F2D84"/>
    <w:rsid w:val="00100773"/>
    <w:rsid w:val="001036F3"/>
    <w:rsid w:val="00115D8F"/>
    <w:rsid w:val="00125D03"/>
    <w:rsid w:val="001366AB"/>
    <w:rsid w:val="0014286A"/>
    <w:rsid w:val="0015075C"/>
    <w:rsid w:val="00155774"/>
    <w:rsid w:val="00156087"/>
    <w:rsid w:val="00156691"/>
    <w:rsid w:val="00157D01"/>
    <w:rsid w:val="00182197"/>
    <w:rsid w:val="001A1B24"/>
    <w:rsid w:val="001C1004"/>
    <w:rsid w:val="001D48A7"/>
    <w:rsid w:val="00223B18"/>
    <w:rsid w:val="00245D21"/>
    <w:rsid w:val="00247193"/>
    <w:rsid w:val="00250DF4"/>
    <w:rsid w:val="00256C4A"/>
    <w:rsid w:val="002579F1"/>
    <w:rsid w:val="0026695E"/>
    <w:rsid w:val="00282EA4"/>
    <w:rsid w:val="002920DB"/>
    <w:rsid w:val="00294A9A"/>
    <w:rsid w:val="00295ABE"/>
    <w:rsid w:val="0029775F"/>
    <w:rsid w:val="002C6537"/>
    <w:rsid w:val="002E247D"/>
    <w:rsid w:val="002E33F2"/>
    <w:rsid w:val="002F1B7A"/>
    <w:rsid w:val="003203B5"/>
    <w:rsid w:val="003251EE"/>
    <w:rsid w:val="00326D56"/>
    <w:rsid w:val="00342370"/>
    <w:rsid w:val="00370525"/>
    <w:rsid w:val="0038036A"/>
    <w:rsid w:val="003B3917"/>
    <w:rsid w:val="003C51F8"/>
    <w:rsid w:val="003D460D"/>
    <w:rsid w:val="003E0B58"/>
    <w:rsid w:val="003E478A"/>
    <w:rsid w:val="003F14C1"/>
    <w:rsid w:val="00412E3C"/>
    <w:rsid w:val="004132B0"/>
    <w:rsid w:val="00414877"/>
    <w:rsid w:val="00451EE3"/>
    <w:rsid w:val="004567A0"/>
    <w:rsid w:val="0046636E"/>
    <w:rsid w:val="00466C16"/>
    <w:rsid w:val="004708D8"/>
    <w:rsid w:val="004765A9"/>
    <w:rsid w:val="0048623A"/>
    <w:rsid w:val="004923D3"/>
    <w:rsid w:val="00493496"/>
    <w:rsid w:val="004977EA"/>
    <w:rsid w:val="004B468A"/>
    <w:rsid w:val="004B4A01"/>
    <w:rsid w:val="004B6E50"/>
    <w:rsid w:val="004C7758"/>
    <w:rsid w:val="004E1A7B"/>
    <w:rsid w:val="004F3ED7"/>
    <w:rsid w:val="004F5ADB"/>
    <w:rsid w:val="004F717F"/>
    <w:rsid w:val="005136D0"/>
    <w:rsid w:val="00524F66"/>
    <w:rsid w:val="00525721"/>
    <w:rsid w:val="00545E9D"/>
    <w:rsid w:val="00550696"/>
    <w:rsid w:val="005529D9"/>
    <w:rsid w:val="005569B7"/>
    <w:rsid w:val="00562160"/>
    <w:rsid w:val="00565D28"/>
    <w:rsid w:val="00574223"/>
    <w:rsid w:val="0057661A"/>
    <w:rsid w:val="00584FFD"/>
    <w:rsid w:val="0058581F"/>
    <w:rsid w:val="0059333A"/>
    <w:rsid w:val="00596DB9"/>
    <w:rsid w:val="00597362"/>
    <w:rsid w:val="005A7C49"/>
    <w:rsid w:val="005B3AFD"/>
    <w:rsid w:val="005C222C"/>
    <w:rsid w:val="005C50A5"/>
    <w:rsid w:val="005D4814"/>
    <w:rsid w:val="005D667A"/>
    <w:rsid w:val="005E0F07"/>
    <w:rsid w:val="0060086F"/>
    <w:rsid w:val="00606931"/>
    <w:rsid w:val="00613201"/>
    <w:rsid w:val="006366FD"/>
    <w:rsid w:val="0064322D"/>
    <w:rsid w:val="00671AD4"/>
    <w:rsid w:val="0068134C"/>
    <w:rsid w:val="006A0021"/>
    <w:rsid w:val="006A050B"/>
    <w:rsid w:val="006A0852"/>
    <w:rsid w:val="006A2E46"/>
    <w:rsid w:val="006B507D"/>
    <w:rsid w:val="006C05DE"/>
    <w:rsid w:val="006C19F6"/>
    <w:rsid w:val="006C79C0"/>
    <w:rsid w:val="006D0E40"/>
    <w:rsid w:val="006D16C7"/>
    <w:rsid w:val="006E597A"/>
    <w:rsid w:val="006E5BE9"/>
    <w:rsid w:val="006F4748"/>
    <w:rsid w:val="006F4A81"/>
    <w:rsid w:val="006F4F6B"/>
    <w:rsid w:val="00713901"/>
    <w:rsid w:val="00724606"/>
    <w:rsid w:val="007365B8"/>
    <w:rsid w:val="00743918"/>
    <w:rsid w:val="00755DCD"/>
    <w:rsid w:val="00763B87"/>
    <w:rsid w:val="00771201"/>
    <w:rsid w:val="00790ACE"/>
    <w:rsid w:val="007A031C"/>
    <w:rsid w:val="007A63D6"/>
    <w:rsid w:val="007B5932"/>
    <w:rsid w:val="007B5A29"/>
    <w:rsid w:val="0080170E"/>
    <w:rsid w:val="00817A4C"/>
    <w:rsid w:val="00834F9C"/>
    <w:rsid w:val="00837007"/>
    <w:rsid w:val="00856905"/>
    <w:rsid w:val="00876C01"/>
    <w:rsid w:val="00877A9D"/>
    <w:rsid w:val="00882AD1"/>
    <w:rsid w:val="00887059"/>
    <w:rsid w:val="0088742B"/>
    <w:rsid w:val="00894B04"/>
    <w:rsid w:val="0089777E"/>
    <w:rsid w:val="008B5219"/>
    <w:rsid w:val="008B6FCB"/>
    <w:rsid w:val="009358CB"/>
    <w:rsid w:val="00940927"/>
    <w:rsid w:val="009424BD"/>
    <w:rsid w:val="00945CDE"/>
    <w:rsid w:val="009A5008"/>
    <w:rsid w:val="009B2546"/>
    <w:rsid w:val="009B3203"/>
    <w:rsid w:val="009B612D"/>
    <w:rsid w:val="009B6BBF"/>
    <w:rsid w:val="009B7323"/>
    <w:rsid w:val="009C701B"/>
    <w:rsid w:val="009E0806"/>
    <w:rsid w:val="009E5AE4"/>
    <w:rsid w:val="00A210B3"/>
    <w:rsid w:val="00A2216C"/>
    <w:rsid w:val="00A3154F"/>
    <w:rsid w:val="00A43184"/>
    <w:rsid w:val="00A5554F"/>
    <w:rsid w:val="00A65F1B"/>
    <w:rsid w:val="00A70EB3"/>
    <w:rsid w:val="00A75E9A"/>
    <w:rsid w:val="00A92537"/>
    <w:rsid w:val="00A9615D"/>
    <w:rsid w:val="00AA6CE1"/>
    <w:rsid w:val="00AB699F"/>
    <w:rsid w:val="00AC318E"/>
    <w:rsid w:val="00AD2ECF"/>
    <w:rsid w:val="00AD561F"/>
    <w:rsid w:val="00AF4A7E"/>
    <w:rsid w:val="00B05A02"/>
    <w:rsid w:val="00B06482"/>
    <w:rsid w:val="00B14E57"/>
    <w:rsid w:val="00B22DA3"/>
    <w:rsid w:val="00B27F48"/>
    <w:rsid w:val="00B43B95"/>
    <w:rsid w:val="00B4597A"/>
    <w:rsid w:val="00B80B7B"/>
    <w:rsid w:val="00B93357"/>
    <w:rsid w:val="00B94B0A"/>
    <w:rsid w:val="00BA6D05"/>
    <w:rsid w:val="00BA7173"/>
    <w:rsid w:val="00BB17D0"/>
    <w:rsid w:val="00BB2C94"/>
    <w:rsid w:val="00BC5185"/>
    <w:rsid w:val="00BD62EE"/>
    <w:rsid w:val="00BE1C17"/>
    <w:rsid w:val="00BE4066"/>
    <w:rsid w:val="00BF23CC"/>
    <w:rsid w:val="00C0788A"/>
    <w:rsid w:val="00C11925"/>
    <w:rsid w:val="00C2154E"/>
    <w:rsid w:val="00C22852"/>
    <w:rsid w:val="00C71E32"/>
    <w:rsid w:val="00C741DE"/>
    <w:rsid w:val="00CA42BE"/>
    <w:rsid w:val="00CA5AB2"/>
    <w:rsid w:val="00CB0E97"/>
    <w:rsid w:val="00CB3E45"/>
    <w:rsid w:val="00CC7DAD"/>
    <w:rsid w:val="00CE1772"/>
    <w:rsid w:val="00CE3A61"/>
    <w:rsid w:val="00CE6B78"/>
    <w:rsid w:val="00D01753"/>
    <w:rsid w:val="00D17DA9"/>
    <w:rsid w:val="00D4128D"/>
    <w:rsid w:val="00D42108"/>
    <w:rsid w:val="00D625E3"/>
    <w:rsid w:val="00D700AF"/>
    <w:rsid w:val="00D75C11"/>
    <w:rsid w:val="00D904D7"/>
    <w:rsid w:val="00D96E48"/>
    <w:rsid w:val="00DA2F4F"/>
    <w:rsid w:val="00DA732E"/>
    <w:rsid w:val="00DC2C02"/>
    <w:rsid w:val="00DE10EA"/>
    <w:rsid w:val="00DE394B"/>
    <w:rsid w:val="00E1053E"/>
    <w:rsid w:val="00E13E09"/>
    <w:rsid w:val="00E27F31"/>
    <w:rsid w:val="00E36017"/>
    <w:rsid w:val="00E43C3A"/>
    <w:rsid w:val="00E5653B"/>
    <w:rsid w:val="00E56734"/>
    <w:rsid w:val="00E62456"/>
    <w:rsid w:val="00E83DC3"/>
    <w:rsid w:val="00E9187A"/>
    <w:rsid w:val="00E92DE8"/>
    <w:rsid w:val="00E97845"/>
    <w:rsid w:val="00EA568D"/>
    <w:rsid w:val="00EA6F7A"/>
    <w:rsid w:val="00EC779D"/>
    <w:rsid w:val="00ED41A9"/>
    <w:rsid w:val="00EE279D"/>
    <w:rsid w:val="00EE3DB7"/>
    <w:rsid w:val="00EE4568"/>
    <w:rsid w:val="00EE4576"/>
    <w:rsid w:val="00EE4A0B"/>
    <w:rsid w:val="00EE6664"/>
    <w:rsid w:val="00F027A7"/>
    <w:rsid w:val="00F059BF"/>
    <w:rsid w:val="00F07C54"/>
    <w:rsid w:val="00F1208F"/>
    <w:rsid w:val="00F22815"/>
    <w:rsid w:val="00F427CF"/>
    <w:rsid w:val="00F452A6"/>
    <w:rsid w:val="00F54681"/>
    <w:rsid w:val="00F6093D"/>
    <w:rsid w:val="00F61B6B"/>
    <w:rsid w:val="00F75D39"/>
    <w:rsid w:val="00F943AC"/>
    <w:rsid w:val="00FA1049"/>
    <w:rsid w:val="00FD3D18"/>
    <w:rsid w:val="00FF01E9"/>
    <w:rsid w:val="00FF4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E35825"/>
  <w15:docId w15:val="{C45A24BB-60A6-41AB-A571-5F9829BBD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B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9D9"/>
    <w:pPr>
      <w:ind w:left="720"/>
      <w:contextualSpacing/>
    </w:pPr>
  </w:style>
  <w:style w:type="paragraph" w:styleId="BalloonText">
    <w:name w:val="Balloon Text"/>
    <w:basedOn w:val="Normal"/>
    <w:link w:val="BalloonTextChar"/>
    <w:uiPriority w:val="99"/>
    <w:semiHidden/>
    <w:unhideWhenUsed/>
    <w:rsid w:val="002E24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247D"/>
    <w:rPr>
      <w:rFonts w:ascii="Lucida Grande" w:hAnsi="Lucida Grande" w:cs="Lucida Grande"/>
      <w:sz w:val="18"/>
      <w:szCs w:val="18"/>
    </w:rPr>
  </w:style>
  <w:style w:type="character" w:styleId="CommentReference">
    <w:name w:val="annotation reference"/>
    <w:basedOn w:val="DefaultParagraphFont"/>
    <w:uiPriority w:val="99"/>
    <w:semiHidden/>
    <w:unhideWhenUsed/>
    <w:rsid w:val="006A050B"/>
    <w:rPr>
      <w:sz w:val="18"/>
      <w:szCs w:val="18"/>
    </w:rPr>
  </w:style>
  <w:style w:type="paragraph" w:styleId="CommentText">
    <w:name w:val="annotation text"/>
    <w:basedOn w:val="Normal"/>
    <w:link w:val="CommentTextChar"/>
    <w:uiPriority w:val="99"/>
    <w:semiHidden/>
    <w:unhideWhenUsed/>
    <w:rsid w:val="006A050B"/>
    <w:rPr>
      <w:sz w:val="24"/>
      <w:szCs w:val="24"/>
    </w:rPr>
  </w:style>
  <w:style w:type="character" w:customStyle="1" w:styleId="CommentTextChar">
    <w:name w:val="Comment Text Char"/>
    <w:basedOn w:val="DefaultParagraphFont"/>
    <w:link w:val="CommentText"/>
    <w:uiPriority w:val="99"/>
    <w:semiHidden/>
    <w:rsid w:val="006A050B"/>
    <w:rPr>
      <w:sz w:val="24"/>
      <w:szCs w:val="24"/>
    </w:rPr>
  </w:style>
  <w:style w:type="paragraph" w:styleId="CommentSubject">
    <w:name w:val="annotation subject"/>
    <w:basedOn w:val="CommentText"/>
    <w:next w:val="CommentText"/>
    <w:link w:val="CommentSubjectChar"/>
    <w:uiPriority w:val="99"/>
    <w:semiHidden/>
    <w:unhideWhenUsed/>
    <w:rsid w:val="006A050B"/>
    <w:rPr>
      <w:b/>
      <w:bCs/>
      <w:sz w:val="20"/>
      <w:szCs w:val="20"/>
    </w:rPr>
  </w:style>
  <w:style w:type="character" w:customStyle="1" w:styleId="CommentSubjectChar">
    <w:name w:val="Comment Subject Char"/>
    <w:basedOn w:val="CommentTextChar"/>
    <w:link w:val="CommentSubject"/>
    <w:uiPriority w:val="99"/>
    <w:semiHidden/>
    <w:rsid w:val="006A050B"/>
    <w:rPr>
      <w:b/>
      <w:bCs/>
      <w:sz w:val="20"/>
      <w:szCs w:val="20"/>
    </w:rPr>
  </w:style>
  <w:style w:type="paragraph" w:styleId="FootnoteText">
    <w:name w:val="footnote text"/>
    <w:basedOn w:val="Normal"/>
    <w:link w:val="FootnoteTextChar"/>
    <w:uiPriority w:val="99"/>
    <w:unhideWhenUsed/>
    <w:rsid w:val="00790ACE"/>
    <w:rPr>
      <w:sz w:val="20"/>
      <w:szCs w:val="20"/>
    </w:rPr>
  </w:style>
  <w:style w:type="character" w:customStyle="1" w:styleId="FootnoteTextChar">
    <w:name w:val="Footnote Text Char"/>
    <w:basedOn w:val="DefaultParagraphFont"/>
    <w:link w:val="FootnoteText"/>
    <w:uiPriority w:val="99"/>
    <w:rsid w:val="00790ACE"/>
    <w:rPr>
      <w:sz w:val="20"/>
      <w:szCs w:val="20"/>
    </w:rPr>
  </w:style>
  <w:style w:type="character" w:styleId="FootnoteReference">
    <w:name w:val="footnote reference"/>
    <w:basedOn w:val="DefaultParagraphFont"/>
    <w:uiPriority w:val="99"/>
    <w:semiHidden/>
    <w:unhideWhenUsed/>
    <w:rsid w:val="00790ACE"/>
    <w:rPr>
      <w:vertAlign w:val="superscript"/>
    </w:rPr>
  </w:style>
  <w:style w:type="paragraph" w:styleId="Header">
    <w:name w:val="header"/>
    <w:basedOn w:val="Normal"/>
    <w:link w:val="HeaderChar"/>
    <w:uiPriority w:val="99"/>
    <w:unhideWhenUsed/>
    <w:rsid w:val="004708D8"/>
    <w:pPr>
      <w:tabs>
        <w:tab w:val="center" w:pos="4680"/>
        <w:tab w:val="right" w:pos="9360"/>
      </w:tabs>
    </w:pPr>
  </w:style>
  <w:style w:type="character" w:customStyle="1" w:styleId="HeaderChar">
    <w:name w:val="Header Char"/>
    <w:basedOn w:val="DefaultParagraphFont"/>
    <w:link w:val="Header"/>
    <w:uiPriority w:val="99"/>
    <w:rsid w:val="004708D8"/>
  </w:style>
  <w:style w:type="paragraph" w:styleId="Footer">
    <w:name w:val="footer"/>
    <w:basedOn w:val="Normal"/>
    <w:link w:val="FooterChar"/>
    <w:uiPriority w:val="99"/>
    <w:unhideWhenUsed/>
    <w:rsid w:val="004708D8"/>
    <w:pPr>
      <w:tabs>
        <w:tab w:val="center" w:pos="4680"/>
        <w:tab w:val="right" w:pos="9360"/>
      </w:tabs>
    </w:pPr>
  </w:style>
  <w:style w:type="character" w:customStyle="1" w:styleId="FooterChar">
    <w:name w:val="Footer Char"/>
    <w:basedOn w:val="DefaultParagraphFont"/>
    <w:link w:val="Footer"/>
    <w:uiPriority w:val="99"/>
    <w:rsid w:val="00470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f5af0f96-557c-40e5-b74f-4de88d247c44"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pc3a60732cff4bd6a1032848edf6a57b xmlns="d18c1617-1ac8-4b22-9cef-b2ac240d88cb">
      <Terms xmlns="http://schemas.microsoft.com/office/infopath/2007/PartnerControls"/>
    </pc3a60732cff4bd6a1032848edf6a57b>
    <TaxKeywordTaxHTField xmlns="d18c1617-1ac8-4b22-9cef-b2ac240d88cb">
      <Terms xmlns="http://schemas.microsoft.com/office/infopath/2007/PartnerControls"/>
    </TaxKeywordTaxHTField>
    <aa413b61045448e6bc230aa29a84eb0b xmlns="d18c1617-1ac8-4b22-9cef-b2ac240d88cb">
      <Terms xmlns="http://schemas.microsoft.com/office/infopath/2007/PartnerControls"/>
    </aa413b61045448e6bc230aa29a84eb0b>
    <hae69c9a3b974f6ea09ed5059cd93782 xmlns="d18c1617-1ac8-4b22-9cef-b2ac240d88cb">
      <Terms xmlns="http://schemas.microsoft.com/office/infopath/2007/PartnerControls"/>
    </hae69c9a3b974f6ea09ed5059cd93782>
    <o2a67a7f239d463099c84f831d9f71a7 xmlns="d18c1617-1ac8-4b22-9cef-b2ac240d88cb">
      <Terms xmlns="http://schemas.microsoft.com/office/infopath/2007/PartnerControls"/>
    </o2a67a7f239d463099c84f831d9f71a7>
    <TaxCatchAll xmlns="d18c1617-1ac8-4b22-9cef-b2ac240d88cb"/>
    <AttachmentType xmlns="6b5016be-864f-48cd-8f7e-30669123ed93">Primary Attachment</AttachmentType>
    <DocumentName xmlns="6b5016be-864f-48cd-8f7e-30669123ed93">HeartHealth_Email Campaign_legal edits ASK  Legal Review.docx</DocumentName>
    <pID xmlns="6b5016be-864f-48cd-8f7e-30669123ed93">24236</pID>
    <UploadedBy xmlns="6b5016be-864f-48cd-8f7e-30669123ed93">Staples, Ariadne</UploadedBy>
    <Archive xmlns="6b5016be-864f-48cd-8f7e-30669123ed9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3787FE9B81E304FBB626FD423A40843" ma:contentTypeVersion="15" ma:contentTypeDescription="Create a new document." ma:contentTypeScope="" ma:versionID="f93a35c30270f76d4ece85de298ae989">
  <xsd:schema xmlns:xsd="http://www.w3.org/2001/XMLSchema" xmlns:xs="http://www.w3.org/2001/XMLSchema" xmlns:p="http://schemas.microsoft.com/office/2006/metadata/properties" xmlns:ns2="d18c1617-1ac8-4b22-9cef-b2ac240d88cb" xmlns:ns3="6b5016be-864f-48cd-8f7e-30669123ed93" targetNamespace="http://schemas.microsoft.com/office/2006/metadata/properties" ma:root="true" ma:fieldsID="af7db2ab9a28982fbb34cb8dc791bf8f" ns2:_="" ns3:_="">
    <xsd:import namespace="d18c1617-1ac8-4b22-9cef-b2ac240d88cb"/>
    <xsd:import namespace="6b5016be-864f-48cd-8f7e-30669123ed93"/>
    <xsd:element name="properties">
      <xsd:complexType>
        <xsd:sequence>
          <xsd:element name="documentManagement">
            <xsd:complexType>
              <xsd:all>
                <xsd:element ref="ns2:TaxKeywordTaxHTField" minOccurs="0"/>
                <xsd:element ref="ns2:TaxCatchAll" minOccurs="0"/>
                <xsd:element ref="ns2:TaxCatchAllLabel" minOccurs="0"/>
                <xsd:element ref="ns2:hae69c9a3b974f6ea09ed5059cd93782" minOccurs="0"/>
                <xsd:element ref="ns2:aa413b61045448e6bc230aa29a84eb0b" minOccurs="0"/>
                <xsd:element ref="ns2:o2a67a7f239d463099c84f831d9f71a7" minOccurs="0"/>
                <xsd:element ref="ns2:pc3a60732cff4bd6a1032848edf6a57b" minOccurs="0"/>
                <xsd:element ref="ns3:AttachmentType" minOccurs="0"/>
                <xsd:element ref="ns3:DocumentName" minOccurs="0"/>
                <xsd:element ref="ns3:UploadedBy" minOccurs="0"/>
                <xsd:element ref="ns3:pID" minOccurs="0"/>
                <xsd:element ref="ns3:Archive"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c1617-1ac8-4b22-9cef-b2ac240d88c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f5af0f96-557c-40e5-b74f-4de88d247c44"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29d7eb92-652c-4a99-8ae2-fa13e4b4bcc7}" ma:internalName="TaxCatchAll" ma:showField="CatchAllData" ma:web="b9f8672b-3ac3-489b-85be-9c8c958e969c">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9d7eb92-652c-4a99-8ae2-fa13e4b4bcc7}" ma:internalName="TaxCatchAllLabel" ma:readOnly="true" ma:showField="CatchAllDataLabel" ma:web="b9f8672b-3ac3-489b-85be-9c8c958e969c">
      <xsd:complexType>
        <xsd:complexContent>
          <xsd:extension base="dms:MultiChoiceLookup">
            <xsd:sequence>
              <xsd:element name="Value" type="dms:Lookup" maxOccurs="unbounded" minOccurs="0" nillable="true"/>
            </xsd:sequence>
          </xsd:extension>
        </xsd:complexContent>
      </xsd:complexType>
    </xsd:element>
    <xsd:element name="hae69c9a3b974f6ea09ed5059cd93782" ma:index="12" nillable="true" ma:taxonomy="true" ma:internalName="hae69c9a3b974f6ea09ed5059cd93782" ma:taxonomyFieldName="ML_Geography" ma:displayName="Geography" ma:fieldId="{1ae69c9a-3b97-4f6e-a09e-d5059cd93782}" ma:taxonomyMulti="true" ma:sspId="f5af0f96-557c-40e5-b74f-4de88d247c44" ma:termSetId="f4bc552d-80e9-412b-b8d4-dc34d9eb8627" ma:anchorId="00000000-0000-0000-0000-000000000000" ma:open="false" ma:isKeyword="false">
      <xsd:complexType>
        <xsd:sequence>
          <xsd:element ref="pc:Terms" minOccurs="0" maxOccurs="1"/>
        </xsd:sequence>
      </xsd:complexType>
    </xsd:element>
    <xsd:element name="aa413b61045448e6bc230aa29a84eb0b" ma:index="14" nillable="true" ma:taxonomy="true" ma:internalName="aa413b61045448e6bc230aa29a84eb0b" ma:taxonomyFieldName="ML_LineOfBusiness" ma:displayName="Line of Business" ma:fieldId="{aa413b61-0454-48e6-bc23-0aa29a84eb0b}" ma:taxonomyMulti="true" ma:sspId="f5af0f96-557c-40e5-b74f-4de88d247c44" ma:termSetId="46c83da5-9adb-4a6d-91e4-77f5077fc76b" ma:anchorId="00000000-0000-0000-0000-000000000000" ma:open="false" ma:isKeyword="false">
      <xsd:complexType>
        <xsd:sequence>
          <xsd:element ref="pc:Terms" minOccurs="0" maxOccurs="1"/>
        </xsd:sequence>
      </xsd:complexType>
    </xsd:element>
    <xsd:element name="o2a67a7f239d463099c84f831d9f71a7" ma:index="16" nillable="true" ma:taxonomy="true" ma:internalName="o2a67a7f239d463099c84f831d9f71a7" ma:taxonomyFieldName="ML_OfficeLocation" ma:displayName="Office Location" ma:fieldId="{82a67a7f-239d-4630-99c8-4f831d9f71a7}" ma:taxonomyMulti="true" ma:sspId="f5af0f96-557c-40e5-b74f-4de88d247c44" ma:termSetId="441ea418-53ba-4ba6-ade2-cf7ca33080f0" ma:anchorId="00000000-0000-0000-0000-000000000000" ma:open="false" ma:isKeyword="false">
      <xsd:complexType>
        <xsd:sequence>
          <xsd:element ref="pc:Terms" minOccurs="0" maxOccurs="1"/>
        </xsd:sequence>
      </xsd:complexType>
    </xsd:element>
    <xsd:element name="pc3a60732cff4bd6a1032848edf6a57b" ma:index="18" nillable="true" ma:taxonomy="true" ma:internalName="pc3a60732cff4bd6a1032848edf6a57b" ma:taxonomyFieldName="ML_Roles" ma:displayName="Roles" ma:fieldId="{9c3a6073-2cff-4bd6-a103-2848edf6a57b}" ma:taxonomyMulti="true" ma:sspId="f5af0f96-557c-40e5-b74f-4de88d247c44" ma:termSetId="79b653d6-6741-48c0-b5a8-f7c31de24a4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5016be-864f-48cd-8f7e-30669123ed93" elementFormDefault="qualified">
    <xsd:import namespace="http://schemas.microsoft.com/office/2006/documentManagement/types"/>
    <xsd:import namespace="http://schemas.microsoft.com/office/infopath/2007/PartnerControls"/>
    <xsd:element name="AttachmentType" ma:index="20" nillable="true" ma:displayName="Attachment Type" ma:format="Dropdown" ma:internalName="AttachmentType">
      <xsd:simpleType>
        <xsd:restriction base="dms:Text">
          <xsd:maxLength value="255"/>
        </xsd:restriction>
      </xsd:simpleType>
    </xsd:element>
    <xsd:element name="DocumentName" ma:index="21" nillable="true" ma:displayName="Document Name" ma:format="Dropdown" ma:internalName="DocumentName">
      <xsd:simpleType>
        <xsd:restriction base="dms:Text">
          <xsd:maxLength value="255"/>
        </xsd:restriction>
      </xsd:simpleType>
    </xsd:element>
    <xsd:element name="UploadedBy" ma:index="22" nillable="true" ma:displayName="Uploaded By" ma:format="Dropdown" ma:internalName="UploadedBy">
      <xsd:simpleType>
        <xsd:restriction base="dms:Text">
          <xsd:maxLength value="255"/>
        </xsd:restriction>
      </xsd:simpleType>
    </xsd:element>
    <xsd:element name="pID" ma:index="23" nillable="true" ma:displayName="pID" ma:format="Dropdown" ma:internalName="pID">
      <xsd:simpleType>
        <xsd:restriction base="dms:Text">
          <xsd:maxLength value="255"/>
        </xsd:restriction>
      </xsd:simpleType>
    </xsd:element>
    <xsd:element name="Archive" ma:index="24" nillable="true" ma:displayName="Archive" ma:format="Dropdown" ma:internalName="Archive">
      <xsd:simpleType>
        <xsd:restriction base="dms:Text">
          <xsd:maxLength value="255"/>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ServiceDateTaken" ma:index="29" nillable="true" ma:displayName="MediaServiceDateTaken" ma:hidden="true" ma:internalName="MediaServiceDateTaken" ma:readOnly="true">
      <xsd:simpleType>
        <xsd:restriction base="dms:Text"/>
      </xsd:simpleType>
    </xsd:element>
    <xsd:element name="MediaLengthInSeconds" ma:index="30" nillable="true" ma:displayName="Length (seconds)" ma:internalName="MediaLengthInSeconds" ma:readOnly="true">
      <xsd:simpleType>
        <xsd:restriction base="dms:Unknown"/>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C645A6-B3FB-4169-A150-B8296097C01E}">
  <ds:schemaRefs>
    <ds:schemaRef ds:uri="http://schemas.microsoft.com/sharepoint/v3/contenttype/forms"/>
  </ds:schemaRefs>
</ds:datastoreItem>
</file>

<file path=customXml/itemProps2.xml><?xml version="1.0" encoding="utf-8"?>
<ds:datastoreItem xmlns:ds="http://schemas.openxmlformats.org/officeDocument/2006/customXml" ds:itemID="{1E05C3C6-6A16-443A-824D-6FE7E1719CD0}">
  <ds:schemaRefs>
    <ds:schemaRef ds:uri="Microsoft.SharePoint.Taxonomy.ContentTypeSync"/>
  </ds:schemaRefs>
</ds:datastoreItem>
</file>

<file path=customXml/itemProps3.xml><?xml version="1.0" encoding="utf-8"?>
<ds:datastoreItem xmlns:ds="http://schemas.openxmlformats.org/officeDocument/2006/customXml" ds:itemID="{1D43C9DE-64E0-4306-BB61-DF097D3227FB}">
  <ds:schemaRefs>
    <ds:schemaRef ds:uri="http://schemas.microsoft.com/office/2006/metadata/properties"/>
    <ds:schemaRef ds:uri="http://schemas.microsoft.com/office/2006/documentManagement/types"/>
    <ds:schemaRef ds:uri="http://purl.org/dc/terms/"/>
    <ds:schemaRef ds:uri="http://purl.org/dc/dcmitype/"/>
    <ds:schemaRef ds:uri="ac5fa965-2c2b-4b3c-b251-cf28d5d7d99e"/>
    <ds:schemaRef ds:uri="d18c1617-1ac8-4b22-9cef-b2ac240d88cb"/>
    <ds:schemaRef ds:uri="http://purl.org/dc/elements/1.1/"/>
    <ds:schemaRef ds:uri="http://schemas.microsoft.com/office/infopath/2007/PartnerControls"/>
    <ds:schemaRef ds:uri="http://schemas.openxmlformats.org/package/2006/metadata/core-properties"/>
    <ds:schemaRef ds:uri="ab617b6a-8bf6-4358-88fc-f02aadff5286"/>
    <ds:schemaRef ds:uri="http://schemas.microsoft.com/sharepoint/v3"/>
    <ds:schemaRef ds:uri="http://www.w3.org/XML/1998/namespace"/>
    <ds:schemaRef ds:uri="6b5016be-864f-48cd-8f7e-30669123ed93"/>
  </ds:schemaRefs>
</ds:datastoreItem>
</file>

<file path=customXml/itemProps4.xml><?xml version="1.0" encoding="utf-8"?>
<ds:datastoreItem xmlns:ds="http://schemas.openxmlformats.org/officeDocument/2006/customXml" ds:itemID="{3B1CA352-D56B-4435-A5D6-6F61135912ED}">
  <ds:schemaRefs>
    <ds:schemaRef ds:uri="http://schemas.openxmlformats.org/officeDocument/2006/bibliography"/>
  </ds:schemaRefs>
</ds:datastoreItem>
</file>

<file path=customXml/itemProps5.xml><?xml version="1.0" encoding="utf-8"?>
<ds:datastoreItem xmlns:ds="http://schemas.openxmlformats.org/officeDocument/2006/customXml" ds:itemID="{11FC69AA-A8AB-40AA-8949-349544B18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c1617-1ac8-4b22-9cef-b2ac240d88cb"/>
    <ds:schemaRef ds:uri="6b5016be-864f-48cd-8f7e-30669123ed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MetLife</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Ekleberry</dc:creator>
  <cp:lastModifiedBy>Dine, Emily</cp:lastModifiedBy>
  <cp:revision>70</cp:revision>
  <cp:lastPrinted>2016-11-07T19:50:00Z</cp:lastPrinted>
  <dcterms:created xsi:type="dcterms:W3CDTF">2021-07-21T20:46:00Z</dcterms:created>
  <dcterms:modified xsi:type="dcterms:W3CDTF">2021-08-24T19:41:00Z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0x01010093787FE9B81E304FBB626FD423A40843</vt:lpwstr>
  </property>
  <property fmtid="{D5CDD505-2E9C-101B-9397-08002B2CF9AE}" pid="3" name="ML_LineOfBusiness">
    <vt:lpwstr/>
  </property>
  <property fmtid="{D5CDD505-2E9C-101B-9397-08002B2CF9AE}" pid="4" name="TaxKeyword">
    <vt:lpwstr/>
  </property>
  <property fmtid="{D5CDD505-2E9C-101B-9397-08002B2CF9AE}" pid="5" name="ML_Roles">
    <vt:lpwstr/>
  </property>
  <property fmtid="{D5CDD505-2E9C-101B-9397-08002B2CF9AE}" pid="6" name="ML_OfficeLocation">
    <vt:lpwstr/>
  </property>
  <property fmtid="{D5CDD505-2E9C-101B-9397-08002B2CF9AE}" pid="7" name="ML_Geography">
    <vt:lpwstr/>
  </property>
</Properties>
</file>