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AD0B23" w14:textId="11661B9B" w:rsidR="00AD2ECF" w:rsidRPr="00864DE1" w:rsidRDefault="006E5BE9" w:rsidP="007314B9">
      <w:pPr>
        <w:pStyle w:val="Title"/>
      </w:pPr>
      <w:r w:rsidRPr="00864DE1">
        <w:t>Kick-Off Email</w:t>
      </w:r>
    </w:p>
    <w:p w14:paraId="3BEF983C" w14:textId="28DC94C5" w:rsidR="00B23E74" w:rsidRPr="0088682F" w:rsidRDefault="00B23E74" w:rsidP="007314B9">
      <w:pPr>
        <w:pStyle w:val="Heading1"/>
      </w:pPr>
      <w:r w:rsidRPr="00864DE1">
        <w:t>Subject</w:t>
      </w:r>
      <w:r w:rsidRPr="0088682F">
        <w:t xml:space="preserve">: The </w:t>
      </w:r>
      <w:r w:rsidR="00340B71">
        <w:t>a</w:t>
      </w:r>
      <w:r w:rsidRPr="0088682F">
        <w:t xml:space="preserve">mazing </w:t>
      </w:r>
      <w:r w:rsidR="00340B71">
        <w:t>b</w:t>
      </w:r>
      <w:r w:rsidRPr="0088682F">
        <w:t xml:space="preserve">enefits of a </w:t>
      </w:r>
      <w:r w:rsidR="009436D2">
        <w:t>s</w:t>
      </w:r>
      <w:r w:rsidRPr="0088682F">
        <w:t xml:space="preserve">mart, </w:t>
      </w:r>
      <w:r w:rsidR="00340B71">
        <w:t>h</w:t>
      </w:r>
      <w:r w:rsidRPr="0088682F">
        <w:t xml:space="preserve">ealthy </w:t>
      </w:r>
      <w:r w:rsidR="00340B71">
        <w:t>g</w:t>
      </w:r>
      <w:r w:rsidRPr="0088682F">
        <w:t>ut</w:t>
      </w:r>
    </w:p>
    <w:p w14:paraId="71B01A6C" w14:textId="13A3DB5B" w:rsidR="00B23E74" w:rsidRPr="00864DE1" w:rsidRDefault="00B23E74" w:rsidP="00B23E74">
      <w:r w:rsidRPr="0088682F">
        <w:t xml:space="preserve">You may think of your gut as your belly or bowels. </w:t>
      </w:r>
      <w:r w:rsidR="00864DE1" w:rsidRPr="0088682F">
        <w:t>Actually,</w:t>
      </w:r>
      <w:r w:rsidRPr="0088682F">
        <w:t xml:space="preserve"> the gastrointestinal (GI) tract starts with the digestion of food in your mouth and ends with the elimination of any food that isn’t digested and used by your body.</w:t>
      </w:r>
      <w:r w:rsidR="00C90E59" w:rsidRPr="0088682F">
        <w:rPr>
          <w:rStyle w:val="FootnoteReference"/>
        </w:rPr>
        <w:footnoteReference w:id="1"/>
      </w:r>
      <w:r w:rsidR="007314B9" w:rsidRPr="0088682F">
        <w:t xml:space="preserve"> </w:t>
      </w:r>
      <w:r w:rsidRPr="0088682F">
        <w:t>Your</w:t>
      </w:r>
      <w:r w:rsidRPr="00864DE1">
        <w:t xml:space="preserve"> gut is, in fact, a vast </w:t>
      </w:r>
      <w:r w:rsidR="00864DE1" w:rsidRPr="00864DE1">
        <w:t>defen</w:t>
      </w:r>
      <w:r w:rsidR="00340B71">
        <w:t>s</w:t>
      </w:r>
      <w:r w:rsidR="00864DE1" w:rsidRPr="00864DE1">
        <w:t>e</w:t>
      </w:r>
      <w:r w:rsidRPr="00864DE1">
        <w:t xml:space="preserve"> field against many </w:t>
      </w:r>
      <w:r w:rsidR="00700444" w:rsidRPr="00864DE1">
        <w:t xml:space="preserve">discomforts and even </w:t>
      </w:r>
      <w:r w:rsidRPr="00864DE1">
        <w:t>diseases.</w:t>
      </w:r>
      <w:r w:rsidR="00B00C0C" w:rsidRPr="00864DE1">
        <w:t xml:space="preserve"> </w:t>
      </w:r>
      <w:r w:rsidR="00700444" w:rsidRPr="00864DE1">
        <w:t xml:space="preserve">You may be surprised to know, for </w:t>
      </w:r>
      <w:r w:rsidRPr="00864DE1">
        <w:t xml:space="preserve">example, </w:t>
      </w:r>
      <w:r w:rsidR="00700444" w:rsidRPr="00864DE1">
        <w:t xml:space="preserve">that </w:t>
      </w:r>
      <w:r w:rsidRPr="00864DE1">
        <w:t>a healthy gut may:</w:t>
      </w:r>
      <w:r w:rsidR="00A433AA" w:rsidRPr="00864DE1">
        <w:rPr>
          <w:rStyle w:val="FootnoteReference"/>
        </w:rPr>
        <w:footnoteReference w:id="2"/>
      </w:r>
    </w:p>
    <w:p w14:paraId="0BF29F44" w14:textId="7AE97BBE" w:rsidR="00B23E74" w:rsidRPr="00340B71" w:rsidRDefault="00B23E74" w:rsidP="00340B71">
      <w:pPr>
        <w:pStyle w:val="ListParagraph"/>
        <w:widowControl w:val="0"/>
        <w:numPr>
          <w:ilvl w:val="0"/>
          <w:numId w:val="15"/>
        </w:numPr>
        <w:tabs>
          <w:tab w:val="left" w:pos="320"/>
        </w:tabs>
        <w:autoSpaceDE w:val="0"/>
        <w:autoSpaceDN w:val="0"/>
        <w:spacing w:after="0"/>
        <w:contextualSpacing w:val="0"/>
        <w:rPr>
          <w:color w:val="231F20"/>
          <w:sz w:val="17"/>
        </w:rPr>
      </w:pPr>
      <w:r w:rsidRPr="00864DE1">
        <w:t>Help improve resistance to chronic disease</w:t>
      </w:r>
      <w:r w:rsidR="00700444" w:rsidRPr="00864DE1">
        <w:t>s</w:t>
      </w:r>
      <w:r w:rsidRPr="00864DE1">
        <w:t>, acute illness</w:t>
      </w:r>
      <w:r w:rsidR="00340B71">
        <w:t>,</w:t>
      </w:r>
      <w:r w:rsidRPr="00864DE1">
        <w:t xml:space="preserve"> and </w:t>
      </w:r>
      <w:r w:rsidR="00700444" w:rsidRPr="00864DE1">
        <w:t xml:space="preserve">even </w:t>
      </w:r>
      <w:r w:rsidRPr="00864DE1">
        <w:t>stress</w:t>
      </w:r>
      <w:r w:rsidR="00340B71">
        <w:t>.</w:t>
      </w:r>
      <w:r w:rsidR="00A81AE9" w:rsidRPr="00A81AE9">
        <w:rPr>
          <w:color w:val="231F20"/>
          <w:sz w:val="17"/>
        </w:rPr>
        <w:t xml:space="preserve"> </w:t>
      </w:r>
      <w:r w:rsidR="00A81AE9" w:rsidRPr="00340B71">
        <w:t xml:space="preserve">Improve digestion, immune system, central nervous system and other bodily processes </w:t>
      </w:r>
      <w:r w:rsidR="003D356F">
        <w:rPr>
          <w:rStyle w:val="FootnoteReference"/>
          <w:sz w:val="16"/>
          <w:szCs w:val="16"/>
        </w:rPr>
        <w:t>2</w:t>
      </w:r>
    </w:p>
    <w:p w14:paraId="3A1B85FD" w14:textId="5389621D" w:rsidR="00340B71" w:rsidRPr="00E352D5" w:rsidRDefault="00A81AE9" w:rsidP="00340B71">
      <w:pPr>
        <w:pStyle w:val="ListParagraph"/>
        <w:widowControl w:val="0"/>
        <w:numPr>
          <w:ilvl w:val="0"/>
          <w:numId w:val="15"/>
        </w:numPr>
        <w:tabs>
          <w:tab w:val="left" w:pos="320"/>
        </w:tabs>
        <w:autoSpaceDE w:val="0"/>
        <w:autoSpaceDN w:val="0"/>
        <w:spacing w:after="0"/>
        <w:contextualSpacing w:val="0"/>
        <w:rPr>
          <w:color w:val="231F20"/>
          <w:sz w:val="17"/>
        </w:rPr>
      </w:pPr>
      <w:r w:rsidRPr="00340B71">
        <w:t>Lower cholesterol and the risk of heart disease</w:t>
      </w:r>
      <w:r w:rsidR="003D356F">
        <w:rPr>
          <w:rStyle w:val="FootnoteReference"/>
          <w:sz w:val="16"/>
          <w:szCs w:val="16"/>
        </w:rPr>
        <w:t>2</w:t>
      </w:r>
    </w:p>
    <w:p w14:paraId="5885CFBF" w14:textId="512D8AE0" w:rsidR="00E352D5" w:rsidRPr="00E352D5" w:rsidRDefault="00E352D5" w:rsidP="00340B71">
      <w:pPr>
        <w:pStyle w:val="ListParagraph"/>
        <w:widowControl w:val="0"/>
        <w:numPr>
          <w:ilvl w:val="0"/>
          <w:numId w:val="15"/>
        </w:numPr>
        <w:tabs>
          <w:tab w:val="left" w:pos="320"/>
        </w:tabs>
        <w:autoSpaceDE w:val="0"/>
        <w:autoSpaceDN w:val="0"/>
        <w:spacing w:after="0"/>
        <w:contextualSpacing w:val="0"/>
        <w:rPr>
          <w:color w:val="231F20"/>
          <w:sz w:val="17"/>
        </w:rPr>
      </w:pPr>
      <w:r>
        <w:t>Regulate metabolism and weight management</w:t>
      </w:r>
      <w:r w:rsidR="00B714AC" w:rsidRPr="00340B71">
        <w:rPr>
          <w:color w:val="231F20"/>
          <w:sz w:val="17"/>
        </w:rPr>
        <w:t xml:space="preserve"> </w:t>
      </w:r>
      <w:r w:rsidR="00B714AC" w:rsidRPr="00340B71">
        <w:rPr>
          <w:rStyle w:val="FootnoteReference"/>
          <w:sz w:val="16"/>
          <w:szCs w:val="16"/>
        </w:rPr>
        <w:t>3</w:t>
      </w:r>
    </w:p>
    <w:p w14:paraId="799F6FD6" w14:textId="5B3585A5" w:rsidR="00E352D5" w:rsidRPr="00B714AC" w:rsidRDefault="00B714AC" w:rsidP="00340B71">
      <w:pPr>
        <w:pStyle w:val="ListParagraph"/>
        <w:widowControl w:val="0"/>
        <w:numPr>
          <w:ilvl w:val="0"/>
          <w:numId w:val="15"/>
        </w:numPr>
        <w:tabs>
          <w:tab w:val="left" w:pos="320"/>
        </w:tabs>
        <w:autoSpaceDE w:val="0"/>
        <w:autoSpaceDN w:val="0"/>
        <w:spacing w:after="0"/>
        <w:contextualSpacing w:val="0"/>
        <w:rPr>
          <w:color w:val="231F20"/>
          <w:sz w:val="17"/>
        </w:rPr>
      </w:pPr>
      <w:r>
        <w:t>Improve skin, reduce stress, and balance energy</w:t>
      </w:r>
      <w:r w:rsidRPr="00340B71">
        <w:rPr>
          <w:color w:val="231F20"/>
          <w:sz w:val="17"/>
        </w:rPr>
        <w:t xml:space="preserve"> </w:t>
      </w:r>
      <w:r w:rsidRPr="00340B71">
        <w:rPr>
          <w:rStyle w:val="FootnoteReference"/>
          <w:sz w:val="16"/>
          <w:szCs w:val="16"/>
        </w:rPr>
        <w:t>3</w:t>
      </w:r>
    </w:p>
    <w:p w14:paraId="504E5C9D" w14:textId="2F54F5B7" w:rsidR="00B714AC" w:rsidRPr="00340B71" w:rsidRDefault="00B714AC" w:rsidP="00340B71">
      <w:pPr>
        <w:pStyle w:val="ListParagraph"/>
        <w:widowControl w:val="0"/>
        <w:numPr>
          <w:ilvl w:val="0"/>
          <w:numId w:val="15"/>
        </w:numPr>
        <w:tabs>
          <w:tab w:val="left" w:pos="320"/>
        </w:tabs>
        <w:autoSpaceDE w:val="0"/>
        <w:autoSpaceDN w:val="0"/>
        <w:spacing w:after="0"/>
        <w:contextualSpacing w:val="0"/>
        <w:rPr>
          <w:color w:val="231F20"/>
          <w:sz w:val="17"/>
        </w:rPr>
      </w:pPr>
      <w:r>
        <w:t>Better sleep and digestion</w:t>
      </w:r>
      <w:r w:rsidRPr="00340B71">
        <w:rPr>
          <w:color w:val="231F20"/>
          <w:sz w:val="17"/>
        </w:rPr>
        <w:t xml:space="preserve"> </w:t>
      </w:r>
      <w:r w:rsidRPr="00340B71">
        <w:rPr>
          <w:rStyle w:val="FootnoteReference"/>
          <w:sz w:val="16"/>
          <w:szCs w:val="16"/>
        </w:rPr>
        <w:t>3</w:t>
      </w:r>
    </w:p>
    <w:p w14:paraId="1DE39B19" w14:textId="4B1A0198" w:rsidR="00B23E74" w:rsidRPr="00864DE1" w:rsidRDefault="00B714AC" w:rsidP="00B23E74">
      <w:r>
        <w:t>Throughout</w:t>
      </w:r>
      <w:r w:rsidR="00852199">
        <w:t xml:space="preserve"> </w:t>
      </w:r>
      <w:r w:rsidR="00852199">
        <w:rPr>
          <w:i/>
          <w:iCs/>
        </w:rPr>
        <w:t>The Smart, He</w:t>
      </w:r>
      <w:r w:rsidR="00B23E74" w:rsidRPr="00852199">
        <w:rPr>
          <w:i/>
          <w:iCs/>
        </w:rPr>
        <w:t>althy</w:t>
      </w:r>
      <w:r w:rsidR="00B23E74" w:rsidRPr="00864DE1">
        <w:rPr>
          <w:i/>
        </w:rPr>
        <w:t xml:space="preserve"> </w:t>
      </w:r>
      <w:r w:rsidR="00852199">
        <w:rPr>
          <w:i/>
        </w:rPr>
        <w:t>G</w:t>
      </w:r>
      <w:r w:rsidR="00B23E74" w:rsidRPr="00864DE1">
        <w:rPr>
          <w:i/>
        </w:rPr>
        <w:t>ut</w:t>
      </w:r>
      <w:r w:rsidR="00B23E74" w:rsidRPr="00864DE1">
        <w:t xml:space="preserve"> campaign, you will learn way</w:t>
      </w:r>
      <w:r w:rsidR="00BF19EE" w:rsidRPr="00864DE1">
        <w:t>s</w:t>
      </w:r>
      <w:r w:rsidR="00B23E74" w:rsidRPr="00864DE1">
        <w:t xml:space="preserve"> to cultivate a healthy gut and how your environment may impact your </w:t>
      </w:r>
      <w:r w:rsidR="00BF19EE" w:rsidRPr="00864DE1">
        <w:t>overall belly.</w:t>
      </w:r>
      <w:r w:rsidR="007314B9" w:rsidRPr="00864DE1">
        <w:t xml:space="preserve"> </w:t>
      </w:r>
      <w:r w:rsidR="00BF19EE" w:rsidRPr="00864DE1">
        <w:t xml:space="preserve">To get started, we encourage you to </w:t>
      </w:r>
      <w:r w:rsidR="00B23E74" w:rsidRPr="00864DE1">
        <w:t xml:space="preserve">make changes in your diet that can affect the health of your gut within </w:t>
      </w:r>
      <w:r w:rsidR="00C50996">
        <w:t>a matter of days</w:t>
      </w:r>
      <w:r w:rsidR="00B23E74" w:rsidRPr="00864DE1">
        <w:t xml:space="preserve">! Be sure to &lt;visit XX&gt; to pick up </w:t>
      </w:r>
      <w:r w:rsidR="00B23E74" w:rsidRPr="00864DE1">
        <w:rPr>
          <w:i/>
        </w:rPr>
        <w:t>The Gutsy Challenge</w:t>
      </w:r>
      <w:r w:rsidR="00B23E74" w:rsidRPr="00864DE1">
        <w:t xml:space="preserve"> materials, including a list of </w:t>
      </w:r>
      <w:r w:rsidR="00340B71">
        <w:t>e</w:t>
      </w:r>
      <w:r w:rsidR="00B23E74" w:rsidRPr="00864DE1">
        <w:t xml:space="preserve">ight </w:t>
      </w:r>
      <w:r w:rsidR="00340B71">
        <w:t>s</w:t>
      </w:r>
      <w:r w:rsidR="00B23E74" w:rsidRPr="00864DE1">
        <w:t xml:space="preserve">uper </w:t>
      </w:r>
      <w:r w:rsidR="00340B71">
        <w:t>f</w:t>
      </w:r>
      <w:r w:rsidR="00B23E74" w:rsidRPr="00864DE1">
        <w:t xml:space="preserve">oods that your gut will love! </w:t>
      </w:r>
    </w:p>
    <w:p w14:paraId="08D53040" w14:textId="77777777" w:rsidR="007314B9" w:rsidRPr="00864DE1" w:rsidRDefault="007314B9" w:rsidP="007314B9">
      <w:pPr>
        <w:pStyle w:val="Title"/>
      </w:pPr>
    </w:p>
    <w:p w14:paraId="551A22F9" w14:textId="77777777" w:rsidR="00E64DFC" w:rsidRDefault="00E64DFC">
      <w:pPr>
        <w:spacing w:before="0" w:after="0"/>
        <w:rPr>
          <w:rFonts w:asciiTheme="majorHAnsi" w:eastAsiaTheme="majorEastAsia" w:hAnsiTheme="majorHAnsi" w:cstheme="majorBidi"/>
          <w:b/>
          <w:color w:val="17365D" w:themeColor="text2" w:themeShade="BF"/>
          <w:spacing w:val="5"/>
          <w:kern w:val="28"/>
          <w:sz w:val="28"/>
          <w:szCs w:val="28"/>
        </w:rPr>
      </w:pPr>
      <w:r>
        <w:br w:type="page"/>
      </w:r>
    </w:p>
    <w:p w14:paraId="204F5B01" w14:textId="31A65510" w:rsidR="00BF19EE" w:rsidRPr="00864DE1" w:rsidRDefault="00BF19EE" w:rsidP="007314B9">
      <w:pPr>
        <w:pStyle w:val="Title"/>
      </w:pPr>
      <w:r w:rsidRPr="00864DE1">
        <w:lastRenderedPageBreak/>
        <w:t>Week 2</w:t>
      </w:r>
    </w:p>
    <w:p w14:paraId="523F08CB" w14:textId="78860C39" w:rsidR="00C3792C" w:rsidRPr="00864DE1" w:rsidRDefault="00AD2ECF" w:rsidP="007314B9">
      <w:pPr>
        <w:pStyle w:val="Heading1"/>
      </w:pPr>
      <w:r w:rsidRPr="00864DE1">
        <w:t>Subject:</w:t>
      </w:r>
      <w:r w:rsidR="007314B9" w:rsidRPr="00864DE1">
        <w:t xml:space="preserve"> </w:t>
      </w:r>
      <w:r w:rsidR="00B23E74" w:rsidRPr="00864DE1">
        <w:rPr>
          <w:i/>
        </w:rPr>
        <w:t xml:space="preserve">The </w:t>
      </w:r>
      <w:r w:rsidR="009436D2">
        <w:rPr>
          <w:i/>
        </w:rPr>
        <w:t>S</w:t>
      </w:r>
      <w:r w:rsidR="00B23E74" w:rsidRPr="00864DE1">
        <w:rPr>
          <w:i/>
        </w:rPr>
        <w:t xml:space="preserve">mart, </w:t>
      </w:r>
      <w:r w:rsidR="00010045">
        <w:rPr>
          <w:i/>
        </w:rPr>
        <w:t>H</w:t>
      </w:r>
      <w:r w:rsidR="00B23E74" w:rsidRPr="00864DE1">
        <w:rPr>
          <w:i/>
        </w:rPr>
        <w:t xml:space="preserve">ealthy </w:t>
      </w:r>
      <w:r w:rsidR="00010045">
        <w:rPr>
          <w:i/>
        </w:rPr>
        <w:t>G</w:t>
      </w:r>
      <w:r w:rsidR="00B23E74" w:rsidRPr="00864DE1">
        <w:rPr>
          <w:i/>
        </w:rPr>
        <w:t xml:space="preserve">ut: </w:t>
      </w:r>
      <w:r w:rsidR="00C3792C" w:rsidRPr="00864DE1">
        <w:t xml:space="preserve">Take </w:t>
      </w:r>
      <w:r w:rsidR="009436D2" w:rsidRPr="009436D2">
        <w:rPr>
          <w:i/>
          <w:iCs/>
        </w:rPr>
        <w:t>T</w:t>
      </w:r>
      <w:r w:rsidR="00C3792C" w:rsidRPr="009436D2">
        <w:rPr>
          <w:i/>
          <w:iCs/>
        </w:rPr>
        <w:t>he Gutsy Challenge</w:t>
      </w:r>
    </w:p>
    <w:p w14:paraId="77A54F3D" w14:textId="3F6AE2A9" w:rsidR="00C83963" w:rsidRPr="00864DE1" w:rsidRDefault="00E64DFC" w:rsidP="00D1787C">
      <w:r>
        <w:t xml:space="preserve">The </w:t>
      </w:r>
      <w:r w:rsidR="00C83963" w:rsidRPr="00864DE1">
        <w:t xml:space="preserve">gut </w:t>
      </w:r>
      <w:r w:rsidR="008B7397" w:rsidRPr="00864DE1">
        <w:t xml:space="preserve">is a hard worker! It </w:t>
      </w:r>
      <w:r>
        <w:t>can play</w:t>
      </w:r>
      <w:r w:rsidRPr="00864DE1">
        <w:t xml:space="preserve"> </w:t>
      </w:r>
      <w:r w:rsidR="00882101" w:rsidRPr="00864DE1">
        <w:t>a</w:t>
      </w:r>
      <w:r w:rsidR="00C83963" w:rsidRPr="00864DE1">
        <w:t xml:space="preserve"> remarkable,</w:t>
      </w:r>
      <w:r w:rsidR="005960FC" w:rsidRPr="00864DE1">
        <w:t xml:space="preserve"> powerful part </w:t>
      </w:r>
      <w:r w:rsidR="008B7397" w:rsidRPr="00864DE1">
        <w:t xml:space="preserve">in strengthening </w:t>
      </w:r>
      <w:r w:rsidR="005960FC" w:rsidRPr="00864DE1">
        <w:t>your immune system</w:t>
      </w:r>
      <w:r w:rsidR="005A314F" w:rsidRPr="00864DE1">
        <w:t>.</w:t>
      </w:r>
      <w:r w:rsidR="005A314F" w:rsidRPr="00864DE1">
        <w:rPr>
          <w:vertAlign w:val="superscript"/>
        </w:rPr>
        <w:t xml:space="preserve"> </w:t>
      </w:r>
      <w:r w:rsidR="00651F5A" w:rsidRPr="00864DE1">
        <w:t xml:space="preserve">A healthy gut </w:t>
      </w:r>
      <w:r w:rsidR="00173B37" w:rsidRPr="00864DE1">
        <w:t xml:space="preserve">may even </w:t>
      </w:r>
      <w:r w:rsidR="00882101" w:rsidRPr="00864DE1">
        <w:t>improve your mood and energy level</w:t>
      </w:r>
      <w:r w:rsidR="0042645E" w:rsidRPr="00864DE1">
        <w:t xml:space="preserve">. </w:t>
      </w:r>
      <w:r w:rsidR="00700444" w:rsidRPr="00864DE1">
        <w:t xml:space="preserve">It </w:t>
      </w:r>
      <w:r w:rsidR="00001E57" w:rsidRPr="00864DE1">
        <w:t xml:space="preserve">can </w:t>
      </w:r>
      <w:r w:rsidR="00700444" w:rsidRPr="00864DE1">
        <w:t xml:space="preserve">also </w:t>
      </w:r>
      <w:r w:rsidR="00001E57" w:rsidRPr="00864DE1">
        <w:t>help regulate your appetite to</w:t>
      </w:r>
      <w:r w:rsidR="005A314F" w:rsidRPr="00864DE1">
        <w:t xml:space="preserve"> keep you at a healthier weight.</w:t>
      </w:r>
      <w:r w:rsidR="005A314F" w:rsidRPr="00864DE1">
        <w:rPr>
          <w:vertAlign w:val="superscript"/>
        </w:rPr>
        <w:t>1</w:t>
      </w:r>
      <w:r w:rsidR="00691223">
        <w:rPr>
          <w:vertAlign w:val="superscript"/>
        </w:rPr>
        <w:t>,2</w:t>
      </w:r>
    </w:p>
    <w:p w14:paraId="56FD9C42" w14:textId="26C1C666" w:rsidR="0042645E" w:rsidRPr="00864DE1" w:rsidRDefault="0042645E" w:rsidP="0042645E">
      <w:r w:rsidRPr="00864DE1">
        <w:t>Medical science is constantly learning more about the rol</w:t>
      </w:r>
      <w:r w:rsidR="00340B71">
        <w:t>e</w:t>
      </w:r>
      <w:r w:rsidRPr="00864DE1">
        <w:t xml:space="preserve"> the gut plays in </w:t>
      </w:r>
      <w:r w:rsidR="00700444" w:rsidRPr="00864DE1">
        <w:t>y</w:t>
      </w:r>
      <w:r w:rsidRPr="00864DE1">
        <w:t xml:space="preserve">our overall health. </w:t>
      </w:r>
      <w:r w:rsidR="00700444" w:rsidRPr="00864DE1">
        <w:t xml:space="preserve">Over the coming weeks we </w:t>
      </w:r>
      <w:r w:rsidRPr="00864DE1">
        <w:t>want to share some of that information with you. In fact, we’re launching</w:t>
      </w:r>
      <w:r w:rsidR="00B72D7B" w:rsidRPr="00864DE1">
        <w:t xml:space="preserve"> a four-week employee challenge called</w:t>
      </w:r>
      <w:r w:rsidRPr="00864DE1">
        <w:rPr>
          <w:i/>
        </w:rPr>
        <w:t xml:space="preserve"> The Gutsy Challenge</w:t>
      </w:r>
      <w:r w:rsidRPr="00864DE1">
        <w:t>. &lt;For those of you who complete the campaign evaluation and send it back to _________, you will be entered to win a prize!&gt;</w:t>
      </w:r>
    </w:p>
    <w:p w14:paraId="27FC3C4E" w14:textId="1D9CAC01" w:rsidR="001337A8" w:rsidRPr="00864DE1" w:rsidRDefault="002B6DD5" w:rsidP="001337A8">
      <w:r w:rsidRPr="00864DE1">
        <w:t>All you have to do is pick some lifestyle changes that</w:t>
      </w:r>
      <w:r w:rsidR="001337A8" w:rsidRPr="00864DE1">
        <w:t xml:space="preserve"> </w:t>
      </w:r>
      <w:r w:rsidR="00E64DFC">
        <w:t>can</w:t>
      </w:r>
      <w:r w:rsidR="00E64DFC" w:rsidRPr="00864DE1">
        <w:t xml:space="preserve"> </w:t>
      </w:r>
      <w:r w:rsidR="00BE6319" w:rsidRPr="00864DE1">
        <w:t xml:space="preserve">help </w:t>
      </w:r>
      <w:r w:rsidR="00173B37" w:rsidRPr="00864DE1">
        <w:t xml:space="preserve">strengthen </w:t>
      </w:r>
      <w:r w:rsidR="00BE6319" w:rsidRPr="00864DE1">
        <w:t>your gastrointestinal tract (your gut)</w:t>
      </w:r>
      <w:r w:rsidR="00FF445A" w:rsidRPr="00864DE1">
        <w:t xml:space="preserve">. Here are some examples of the </w:t>
      </w:r>
      <w:r w:rsidR="00173B37" w:rsidRPr="00864DE1">
        <w:t xml:space="preserve">actions </w:t>
      </w:r>
      <w:r w:rsidR="00FF445A" w:rsidRPr="00864DE1">
        <w:t xml:space="preserve">you </w:t>
      </w:r>
      <w:r w:rsidR="00700444" w:rsidRPr="00864DE1">
        <w:t xml:space="preserve">will be </w:t>
      </w:r>
      <w:r w:rsidR="00173B37" w:rsidRPr="00864DE1">
        <w:t>encouraged to take throughout</w:t>
      </w:r>
      <w:r w:rsidR="00700444" w:rsidRPr="00864DE1">
        <w:t xml:space="preserve"> </w:t>
      </w:r>
      <w:r w:rsidR="00FF445A" w:rsidRPr="00864DE1">
        <w:t>the challenge:</w:t>
      </w:r>
      <w:r w:rsidR="002F33B1" w:rsidRPr="002F33B1">
        <w:rPr>
          <w:rStyle w:val="FootnoteReference"/>
        </w:rPr>
        <w:t xml:space="preserve"> </w:t>
      </w:r>
    </w:p>
    <w:p w14:paraId="12A23C1A" w14:textId="0470299E" w:rsidR="001337A8" w:rsidRPr="00864DE1" w:rsidRDefault="00EE5B48" w:rsidP="001337A8">
      <w:pPr>
        <w:pStyle w:val="ListParagraph"/>
        <w:numPr>
          <w:ilvl w:val="0"/>
          <w:numId w:val="7"/>
        </w:numPr>
        <w:spacing w:before="0" w:after="0"/>
      </w:pPr>
      <w:r w:rsidRPr="00864DE1">
        <w:t>Schedule at least three workouts for the week</w:t>
      </w:r>
    </w:p>
    <w:p w14:paraId="74E87B06" w14:textId="782206A5" w:rsidR="001337A8" w:rsidRPr="00864DE1" w:rsidRDefault="00EE5B48" w:rsidP="001337A8">
      <w:pPr>
        <w:pStyle w:val="ListParagraph"/>
        <w:numPr>
          <w:ilvl w:val="0"/>
          <w:numId w:val="7"/>
        </w:numPr>
        <w:spacing w:before="0" w:after="0"/>
      </w:pPr>
      <w:r w:rsidRPr="00864DE1">
        <w:t xml:space="preserve">Eat </w:t>
      </w:r>
      <w:r w:rsidR="00782D71" w:rsidRPr="00864DE1">
        <w:t>at least five servings from the</w:t>
      </w:r>
      <w:r w:rsidRPr="00864DE1">
        <w:t xml:space="preserve"> list of “super foods”</w:t>
      </w:r>
      <w:r w:rsidR="00FC7F87" w:rsidRPr="00864DE1">
        <w:t xml:space="preserve"> for the gut</w:t>
      </w:r>
      <w:r w:rsidRPr="00864DE1">
        <w:t xml:space="preserve"> (</w:t>
      </w:r>
      <w:r w:rsidRPr="00864DE1">
        <w:rPr>
          <w:rFonts w:eastAsia="Times New Roman" w:cstheme="minorHAnsi"/>
        </w:rPr>
        <w:t>asparagus, onions, leeks, artichokes, bananas, blueberries, beans</w:t>
      </w:r>
      <w:r w:rsidR="00046820">
        <w:rPr>
          <w:rFonts w:eastAsia="Times New Roman" w:cstheme="minorHAnsi"/>
        </w:rPr>
        <w:t xml:space="preserve">, </w:t>
      </w:r>
      <w:r w:rsidRPr="00864DE1">
        <w:rPr>
          <w:rFonts w:eastAsia="Times New Roman" w:cstheme="minorHAnsi"/>
        </w:rPr>
        <w:t>or polenta)</w:t>
      </w:r>
    </w:p>
    <w:p w14:paraId="263A0C5D" w14:textId="5C92EE9E" w:rsidR="00086D09" w:rsidRPr="00864DE1" w:rsidRDefault="000A2B82" w:rsidP="001337A8">
      <w:pPr>
        <w:pStyle w:val="ListParagraph"/>
        <w:numPr>
          <w:ilvl w:val="0"/>
          <w:numId w:val="7"/>
        </w:numPr>
        <w:spacing w:before="0" w:after="0"/>
      </w:pPr>
      <w:r w:rsidRPr="00864DE1">
        <w:t>Limit stimulants such a</w:t>
      </w:r>
      <w:r w:rsidR="004225E0" w:rsidRPr="00864DE1">
        <w:t>s caffeine two hours before bed</w:t>
      </w:r>
      <w:r w:rsidR="00700444" w:rsidRPr="00864DE1">
        <w:t>time</w:t>
      </w:r>
    </w:p>
    <w:p w14:paraId="57C83F1D" w14:textId="2B70F2BB" w:rsidR="001337A8" w:rsidRPr="00864DE1" w:rsidRDefault="00086D09" w:rsidP="001337A8">
      <w:pPr>
        <w:pStyle w:val="ListParagraph"/>
        <w:numPr>
          <w:ilvl w:val="0"/>
          <w:numId w:val="7"/>
        </w:numPr>
        <w:spacing w:before="0" w:after="0"/>
      </w:pPr>
      <w:r w:rsidRPr="00864DE1">
        <w:rPr>
          <w:rFonts w:eastAsia="Times New Roman" w:cstheme="minorHAnsi"/>
        </w:rPr>
        <w:t xml:space="preserve">Set aside </w:t>
      </w:r>
      <w:r w:rsidR="00046820">
        <w:rPr>
          <w:rFonts w:eastAsia="Times New Roman" w:cstheme="minorHAnsi"/>
        </w:rPr>
        <w:t>five to ten</w:t>
      </w:r>
      <w:r w:rsidRPr="00864DE1">
        <w:rPr>
          <w:rFonts w:eastAsia="Times New Roman" w:cstheme="minorHAnsi"/>
        </w:rPr>
        <w:t xml:space="preserve"> minutes to relax and reflect</w:t>
      </w:r>
      <w:r w:rsidR="004225E0" w:rsidRPr="00864DE1">
        <w:rPr>
          <w:rFonts w:eastAsia="Times New Roman" w:cstheme="minorHAnsi"/>
        </w:rPr>
        <w:t xml:space="preserve"> while practicing deep breaths</w:t>
      </w:r>
    </w:p>
    <w:p w14:paraId="54BF0FDB" w14:textId="77777777" w:rsidR="009436D2" w:rsidRDefault="00E44DE2" w:rsidP="00046820">
      <w:r w:rsidRPr="00864DE1">
        <w:t xml:space="preserve">If you need a little help and encouragement, </w:t>
      </w:r>
      <w:r w:rsidR="001337A8" w:rsidRPr="00864DE1">
        <w:t>ask your family and friends</w:t>
      </w:r>
      <w:r w:rsidR="00173B37" w:rsidRPr="00864DE1">
        <w:t xml:space="preserve"> to join you</w:t>
      </w:r>
      <w:r w:rsidR="001337A8" w:rsidRPr="00864DE1">
        <w:t>.</w:t>
      </w:r>
      <w:r w:rsidR="007314B9" w:rsidRPr="00864DE1">
        <w:t xml:space="preserve"> </w:t>
      </w:r>
      <w:r w:rsidR="00173B37" w:rsidRPr="00864DE1">
        <w:t xml:space="preserve">Visit </w:t>
      </w:r>
      <w:r w:rsidR="005A314F" w:rsidRPr="00864DE1">
        <w:t>&lt;</w:t>
      </w:r>
      <w:r w:rsidR="00173B37" w:rsidRPr="00864DE1">
        <w:t xml:space="preserve">XX&gt; </w:t>
      </w:r>
      <w:r w:rsidR="001C6B66" w:rsidRPr="00864DE1">
        <w:t>to get your copy of</w:t>
      </w:r>
      <w:r w:rsidR="0042645E" w:rsidRPr="00864DE1">
        <w:t xml:space="preserve"> </w:t>
      </w:r>
      <w:r w:rsidR="0042645E" w:rsidRPr="00864DE1">
        <w:rPr>
          <w:i/>
        </w:rPr>
        <w:t>The Gutsy Challenge</w:t>
      </w:r>
      <w:r w:rsidR="00B5088A" w:rsidRPr="00864DE1">
        <w:t xml:space="preserve"> </w:t>
      </w:r>
      <w:r w:rsidR="001C6B66" w:rsidRPr="00864DE1">
        <w:t xml:space="preserve">and get started </w:t>
      </w:r>
      <w:r w:rsidR="00B5088A" w:rsidRPr="00864DE1">
        <w:t>today</w:t>
      </w:r>
      <w:r w:rsidR="000E2089" w:rsidRPr="00864DE1">
        <w:t xml:space="preserve"> &lt;for your chance to win&gt;!</w:t>
      </w:r>
    </w:p>
    <w:p w14:paraId="0DCE8257" w14:textId="77777777" w:rsidR="009436D2" w:rsidRDefault="009436D2" w:rsidP="00046820"/>
    <w:p w14:paraId="0F1D233F" w14:textId="77777777" w:rsidR="009436D2" w:rsidRDefault="009436D2" w:rsidP="00046820"/>
    <w:p w14:paraId="398E6C73" w14:textId="77777777" w:rsidR="009436D2" w:rsidRDefault="009436D2" w:rsidP="00046820"/>
    <w:p w14:paraId="54CAC292" w14:textId="77777777" w:rsidR="009436D2" w:rsidRDefault="009436D2" w:rsidP="00046820"/>
    <w:p w14:paraId="24BCC068" w14:textId="77777777" w:rsidR="009436D2" w:rsidRDefault="009436D2" w:rsidP="00046820"/>
    <w:p w14:paraId="1CA11E10" w14:textId="77777777" w:rsidR="009436D2" w:rsidRDefault="009436D2" w:rsidP="00046820"/>
    <w:p w14:paraId="7D5806E5" w14:textId="77777777" w:rsidR="009436D2" w:rsidRDefault="009436D2" w:rsidP="00046820"/>
    <w:p w14:paraId="62950F29" w14:textId="77777777" w:rsidR="009436D2" w:rsidRDefault="009436D2" w:rsidP="00046820"/>
    <w:p w14:paraId="68911770" w14:textId="77777777" w:rsidR="009436D2" w:rsidRDefault="009436D2" w:rsidP="00046820"/>
    <w:p w14:paraId="2E5604F0" w14:textId="77777777" w:rsidR="009436D2" w:rsidRDefault="009436D2" w:rsidP="00046820">
      <w:pPr>
        <w:rPr>
          <w:rFonts w:cstheme="minorHAnsi"/>
          <w:sz w:val="18"/>
          <w:szCs w:val="18"/>
        </w:rPr>
      </w:pPr>
      <w:r w:rsidRPr="00D97832">
        <w:rPr>
          <w:rStyle w:val="FootnoteReference"/>
          <w:rFonts w:cstheme="minorHAnsi"/>
          <w:sz w:val="18"/>
          <w:szCs w:val="18"/>
        </w:rPr>
        <w:footnoteRef/>
      </w:r>
      <w:r w:rsidRPr="00D97832">
        <w:rPr>
          <w:rFonts w:cstheme="minorHAnsi"/>
          <w:sz w:val="18"/>
          <w:szCs w:val="18"/>
        </w:rPr>
        <w:t xml:space="preserve"> </w:t>
      </w:r>
      <w:r>
        <w:rPr>
          <w:rFonts w:cstheme="minorHAnsi"/>
          <w:sz w:val="18"/>
          <w:szCs w:val="18"/>
        </w:rPr>
        <w:t>BMJ, “Role of the gut microbiota in nutrition and health,” June 2018</w:t>
      </w:r>
    </w:p>
    <w:p w14:paraId="12E288BB" w14:textId="1B6DF078" w:rsidR="009436D2" w:rsidRPr="00D97832" w:rsidRDefault="009436D2" w:rsidP="009436D2">
      <w:pPr>
        <w:pStyle w:val="FootnoteText"/>
        <w:spacing w:after="120"/>
        <w:rPr>
          <w:rFonts w:cstheme="minorHAnsi"/>
          <w:sz w:val="18"/>
          <w:szCs w:val="18"/>
        </w:rPr>
      </w:pPr>
      <w:r>
        <w:rPr>
          <w:rStyle w:val="FootnoteReference"/>
          <w:rFonts w:cstheme="minorHAnsi"/>
          <w:sz w:val="18"/>
          <w:szCs w:val="18"/>
        </w:rPr>
        <w:t>2</w:t>
      </w:r>
      <w:r w:rsidRPr="00D97832">
        <w:rPr>
          <w:rFonts w:cstheme="minorHAnsi"/>
          <w:sz w:val="18"/>
          <w:szCs w:val="18"/>
        </w:rPr>
        <w:t xml:space="preserve"> </w:t>
      </w:r>
      <w:r>
        <w:rPr>
          <w:rFonts w:cstheme="minorHAnsi"/>
          <w:sz w:val="18"/>
          <w:szCs w:val="18"/>
        </w:rPr>
        <w:t>Journal of Food and Drug Analysis, “Revisit gut microbiota and its impact on human health and disease,” July 2019</w:t>
      </w:r>
    </w:p>
    <w:p w14:paraId="6B934D9A" w14:textId="56985DDF" w:rsidR="00E64DFC" w:rsidRPr="00046820" w:rsidRDefault="00E64DFC" w:rsidP="00046820">
      <w:r>
        <w:br w:type="page"/>
      </w:r>
    </w:p>
    <w:p w14:paraId="2E9C2E17" w14:textId="66BC9454" w:rsidR="005969EE" w:rsidRPr="00864DE1" w:rsidRDefault="005969EE" w:rsidP="007314B9">
      <w:pPr>
        <w:pStyle w:val="Title"/>
      </w:pPr>
      <w:r w:rsidRPr="00864DE1">
        <w:lastRenderedPageBreak/>
        <w:t xml:space="preserve">Week </w:t>
      </w:r>
      <w:r w:rsidR="002F552F" w:rsidRPr="00864DE1">
        <w:t>3</w:t>
      </w:r>
      <w:r w:rsidRPr="00864DE1">
        <w:t xml:space="preserve"> </w:t>
      </w:r>
    </w:p>
    <w:p w14:paraId="67B1D4EC" w14:textId="49815202" w:rsidR="00F21A26" w:rsidRPr="00864DE1" w:rsidRDefault="005969EE" w:rsidP="007314B9">
      <w:pPr>
        <w:pStyle w:val="Heading1"/>
      </w:pPr>
      <w:r w:rsidRPr="00864DE1">
        <w:t xml:space="preserve">Subject: </w:t>
      </w:r>
      <w:r w:rsidR="00C3792C" w:rsidRPr="00864DE1">
        <w:t xml:space="preserve">Feeling the </w:t>
      </w:r>
      <w:r w:rsidR="00046820">
        <w:t>p</w:t>
      </w:r>
      <w:r w:rsidR="00C3792C" w:rsidRPr="00864DE1">
        <w:t xml:space="preserve">ositive </w:t>
      </w:r>
      <w:r w:rsidR="00046820">
        <w:t>e</w:t>
      </w:r>
      <w:r w:rsidR="00C3792C" w:rsidRPr="00864DE1">
        <w:t xml:space="preserve">ffects of the </w:t>
      </w:r>
      <w:r w:rsidR="00046820">
        <w:t>g</w:t>
      </w:r>
      <w:r w:rsidR="00C3792C" w:rsidRPr="00864DE1">
        <w:t xml:space="preserve">utsy </w:t>
      </w:r>
      <w:r w:rsidR="00046820">
        <w:t>c</w:t>
      </w:r>
      <w:r w:rsidR="00C3792C" w:rsidRPr="00864DE1">
        <w:t>hallenge?</w:t>
      </w:r>
    </w:p>
    <w:p w14:paraId="4C692A3E" w14:textId="5D7A7AAD" w:rsidR="001337A8" w:rsidRPr="00864DE1" w:rsidRDefault="001337A8" w:rsidP="001337A8">
      <w:r w:rsidRPr="00864DE1">
        <w:t xml:space="preserve">Last week you received an email with some suggestions for lifestyle changes that are good for your </w:t>
      </w:r>
      <w:r w:rsidR="001F5FBE" w:rsidRPr="00864DE1">
        <w:t>gut.</w:t>
      </w:r>
      <w:r w:rsidRPr="00864DE1">
        <w:t xml:space="preserve"> Have you tried any of these changes? </w:t>
      </w:r>
    </w:p>
    <w:p w14:paraId="08E48D69" w14:textId="0081557B" w:rsidR="00C170A4" w:rsidRPr="00864DE1" w:rsidRDefault="00221AC7" w:rsidP="001337A8">
      <w:r w:rsidRPr="00864DE1">
        <w:t>If you haven’t started the challenge yet, here are a few more reasons why y</w:t>
      </w:r>
      <w:r w:rsidR="00151D42" w:rsidRPr="00864DE1">
        <w:t xml:space="preserve">ou’ll be doing yourself—and </w:t>
      </w:r>
      <w:r w:rsidRPr="00864DE1">
        <w:t xml:space="preserve">your </w:t>
      </w:r>
      <w:r w:rsidR="002F7DE0" w:rsidRPr="00864DE1">
        <w:t>gut</w:t>
      </w:r>
      <w:r w:rsidRPr="00864DE1">
        <w:t xml:space="preserve">—a big </w:t>
      </w:r>
      <w:r w:rsidR="00864DE1" w:rsidRPr="00864DE1">
        <w:t>favo</w:t>
      </w:r>
      <w:r w:rsidR="00046820">
        <w:t>r</w:t>
      </w:r>
      <w:r w:rsidRPr="00864DE1">
        <w:t xml:space="preserve"> by participating</w:t>
      </w:r>
      <w:r w:rsidR="00700444" w:rsidRPr="00864DE1">
        <w:t>:</w:t>
      </w:r>
    </w:p>
    <w:p w14:paraId="3AF49B9E" w14:textId="050112CD" w:rsidR="00EF73C3" w:rsidRPr="00864DE1" w:rsidRDefault="00EF73C3" w:rsidP="007314B9">
      <w:pPr>
        <w:pStyle w:val="ListParagraph"/>
        <w:numPr>
          <w:ilvl w:val="0"/>
          <w:numId w:val="13"/>
        </w:numPr>
      </w:pPr>
      <w:r w:rsidRPr="00864DE1">
        <w:t xml:space="preserve">The gut </w:t>
      </w:r>
      <w:r w:rsidR="00700444" w:rsidRPr="00864DE1">
        <w:t xml:space="preserve">is designed to have </w:t>
      </w:r>
      <w:r w:rsidRPr="00864DE1">
        <w:t xml:space="preserve">a huge diversity of bacteria </w:t>
      </w:r>
      <w:r w:rsidR="00700444" w:rsidRPr="00864DE1">
        <w:t xml:space="preserve">to </w:t>
      </w:r>
      <w:r w:rsidRPr="00864DE1">
        <w:t xml:space="preserve">aid in digestion and support your immune system. These bacteria </w:t>
      </w:r>
      <w:r w:rsidR="00E64DFC">
        <w:t>can be</w:t>
      </w:r>
      <w:r w:rsidR="00E64DFC" w:rsidRPr="00864DE1">
        <w:t xml:space="preserve"> </w:t>
      </w:r>
      <w:r w:rsidRPr="00864DE1">
        <w:t xml:space="preserve">essential to our health. In fact, </w:t>
      </w:r>
      <w:r w:rsidR="00700444" w:rsidRPr="00864DE1">
        <w:t xml:space="preserve">the absence (or presence) of certain </w:t>
      </w:r>
      <w:r w:rsidRPr="00864DE1">
        <w:t xml:space="preserve">gut bacteria may be </w:t>
      </w:r>
      <w:r w:rsidR="00700444" w:rsidRPr="00864DE1">
        <w:t xml:space="preserve">a </w:t>
      </w:r>
      <w:r w:rsidRPr="00864DE1">
        <w:t xml:space="preserve">key to </w:t>
      </w:r>
      <w:r w:rsidR="00700444" w:rsidRPr="00864DE1">
        <w:t xml:space="preserve">identifying </w:t>
      </w:r>
      <w:r w:rsidR="00E66FE9">
        <w:t xml:space="preserve">and </w:t>
      </w:r>
      <w:r w:rsidRPr="00864DE1">
        <w:t xml:space="preserve">understanding who </w:t>
      </w:r>
      <w:r w:rsidR="00AA33C2" w:rsidRPr="00864DE1">
        <w:t xml:space="preserve">could </w:t>
      </w:r>
      <w:r w:rsidR="00700444" w:rsidRPr="00864DE1">
        <w:t xml:space="preserve">be </w:t>
      </w:r>
      <w:r w:rsidRPr="00864DE1">
        <w:t>at higher risk for certain dis</w:t>
      </w:r>
      <w:r w:rsidR="005A314F" w:rsidRPr="00864DE1">
        <w:t>eases.</w:t>
      </w:r>
      <w:r w:rsidR="002C2B1F" w:rsidRPr="002C2B1F">
        <w:rPr>
          <w:vertAlign w:val="superscript"/>
        </w:rPr>
        <w:t xml:space="preserve"> </w:t>
      </w:r>
      <w:r w:rsidR="00253542">
        <w:rPr>
          <w:vertAlign w:val="superscript"/>
        </w:rPr>
        <w:t>1</w:t>
      </w:r>
    </w:p>
    <w:p w14:paraId="09DE6595" w14:textId="65011222" w:rsidR="00EF73C3" w:rsidRPr="00864DE1" w:rsidRDefault="00EF73C3" w:rsidP="007314B9">
      <w:pPr>
        <w:pStyle w:val="ListParagraph"/>
        <w:numPr>
          <w:ilvl w:val="0"/>
          <w:numId w:val="13"/>
        </w:numPr>
      </w:pPr>
      <w:r w:rsidRPr="00864DE1">
        <w:t xml:space="preserve">Medical science has found (and continues to find) connections between intestinal bacteria and </w:t>
      </w:r>
      <w:r w:rsidR="00AA33C2" w:rsidRPr="00864DE1">
        <w:t xml:space="preserve">Crohn’s disease, </w:t>
      </w:r>
      <w:hyperlink r:id="rId12" w:history="1">
        <w:r w:rsidR="00AA33C2" w:rsidRPr="00864DE1">
          <w:t>ulcerative colitis</w:t>
        </w:r>
      </w:hyperlink>
      <w:r w:rsidR="00AA33C2" w:rsidRPr="00864DE1">
        <w:t xml:space="preserve">, </w:t>
      </w:r>
      <w:hyperlink r:id="rId13" w:history="1">
        <w:r w:rsidR="00AA33C2" w:rsidRPr="00864DE1">
          <w:t>diabetes</w:t>
        </w:r>
      </w:hyperlink>
      <w:r w:rsidR="00AA33C2" w:rsidRPr="00864DE1">
        <w:t xml:space="preserve">, </w:t>
      </w:r>
      <w:hyperlink r:id="rId14" w:history="1">
        <w:r w:rsidR="00AA33C2" w:rsidRPr="00864DE1">
          <w:t>obesity</w:t>
        </w:r>
      </w:hyperlink>
      <w:r w:rsidR="00AA33C2" w:rsidRPr="00864DE1">
        <w:t xml:space="preserve">, and inflammation, as well as seemingly unrelated health issues such as </w:t>
      </w:r>
      <w:r w:rsidRPr="00864DE1">
        <w:t xml:space="preserve">anxiety, </w:t>
      </w:r>
      <w:r w:rsidR="00046820">
        <w:t xml:space="preserve">cardiovascular disease, </w:t>
      </w:r>
      <w:r w:rsidRPr="00864DE1">
        <w:t xml:space="preserve">depression, autistic spectrum disorders, multiple sclerosis, Alzheimer’s </w:t>
      </w:r>
      <w:r w:rsidR="00700444" w:rsidRPr="00864DE1">
        <w:t xml:space="preserve">and even several types of cancers (including bowel, liver, </w:t>
      </w:r>
      <w:r w:rsidR="00046820">
        <w:t>esop</w:t>
      </w:r>
      <w:r w:rsidR="00864DE1" w:rsidRPr="00864DE1">
        <w:t>hagus</w:t>
      </w:r>
      <w:r w:rsidR="00700444" w:rsidRPr="00864DE1">
        <w:t>, pancreas, and stomach)</w:t>
      </w:r>
      <w:r w:rsidRPr="00864DE1">
        <w:t>.</w:t>
      </w:r>
      <w:r w:rsidR="00253542" w:rsidRPr="00046820">
        <w:rPr>
          <w:vertAlign w:val="superscript"/>
        </w:rPr>
        <w:t xml:space="preserve">1, </w:t>
      </w:r>
      <w:r w:rsidR="002C2B1F" w:rsidRPr="00046820">
        <w:rPr>
          <w:vertAlign w:val="superscript"/>
        </w:rPr>
        <w:t>3, 4</w:t>
      </w:r>
      <w:r w:rsidR="00046820">
        <w:t xml:space="preserve"> </w:t>
      </w:r>
      <w:r w:rsidR="00B63168">
        <w:t>Recent research also suggests that intestinal bacteria may play an important role in the build</w:t>
      </w:r>
      <w:r w:rsidR="00BD096A">
        <w:t>-</w:t>
      </w:r>
      <w:r w:rsidR="00B63168">
        <w:t xml:space="preserve">up of plaque inside arteries and, thus, the risk for heart disease and stroke. </w:t>
      </w:r>
      <w:r w:rsidR="003D356F" w:rsidRPr="00691223">
        <w:rPr>
          <w:vertAlign w:val="superscript"/>
        </w:rPr>
        <w:t>2</w:t>
      </w:r>
      <w:r w:rsidR="002C2B1F">
        <w:rPr>
          <w:vertAlign w:val="superscript"/>
        </w:rPr>
        <w:t>,</w:t>
      </w:r>
      <w:r w:rsidR="00253542">
        <w:rPr>
          <w:vertAlign w:val="superscript"/>
        </w:rPr>
        <w:t>5</w:t>
      </w:r>
      <w:r w:rsidR="00B63168">
        <w:t xml:space="preserve"> </w:t>
      </w:r>
    </w:p>
    <w:p w14:paraId="670283D4" w14:textId="503A6CCE" w:rsidR="00700444" w:rsidRPr="00864DE1" w:rsidRDefault="00700444" w:rsidP="007314B9">
      <w:pPr>
        <w:pStyle w:val="ListParagraph"/>
        <w:numPr>
          <w:ilvl w:val="0"/>
          <w:numId w:val="13"/>
        </w:numPr>
      </w:pPr>
      <w:r w:rsidRPr="00864DE1">
        <w:t>Your lifestyle choices (how much you exercise, what you consume, how well you sleep, etc.) can have a direct impact on the quantity and quality of bacteria in your gut.</w:t>
      </w:r>
      <w:r w:rsidR="00253542" w:rsidRPr="00046820">
        <w:rPr>
          <w:vertAlign w:val="superscript"/>
        </w:rPr>
        <w:t>1,</w:t>
      </w:r>
      <w:r w:rsidR="002C2B1F" w:rsidRPr="002C2B1F">
        <w:rPr>
          <w:vertAlign w:val="superscript"/>
        </w:rPr>
        <w:t xml:space="preserve"> </w:t>
      </w:r>
      <w:r w:rsidR="002C2B1F" w:rsidRPr="00A00A5E">
        <w:rPr>
          <w:vertAlign w:val="superscript"/>
        </w:rPr>
        <w:t>3, 4</w:t>
      </w:r>
    </w:p>
    <w:p w14:paraId="78BF519A" w14:textId="46F125CD" w:rsidR="00886716" w:rsidRPr="00864DE1" w:rsidRDefault="0069371A" w:rsidP="00886716">
      <w:r w:rsidRPr="00864DE1">
        <w:t xml:space="preserve">Just think </w:t>
      </w:r>
      <w:r w:rsidR="004D693A" w:rsidRPr="00864DE1">
        <w:t xml:space="preserve">—you can take action to support good bacteria in your gut. </w:t>
      </w:r>
      <w:r w:rsidR="00452B01" w:rsidRPr="00864DE1">
        <w:t xml:space="preserve">If you haven’t already, be sure to pick up </w:t>
      </w:r>
      <w:r w:rsidR="00886716" w:rsidRPr="00864DE1">
        <w:rPr>
          <w:i/>
        </w:rPr>
        <w:t>The Gutsy Challenge</w:t>
      </w:r>
      <w:r w:rsidR="00886716" w:rsidRPr="00864DE1">
        <w:t xml:space="preserve"> </w:t>
      </w:r>
      <w:r w:rsidR="00452B01" w:rsidRPr="00864DE1">
        <w:t xml:space="preserve">materials &lt;by visiting XX&gt; </w:t>
      </w:r>
      <w:r w:rsidR="00886716" w:rsidRPr="00864DE1">
        <w:t xml:space="preserve">and get started today. </w:t>
      </w:r>
    </w:p>
    <w:p w14:paraId="7A51AF79" w14:textId="77777777" w:rsidR="009828B4" w:rsidRPr="005714A7" w:rsidRDefault="009828B4" w:rsidP="009828B4">
      <w:pPr>
        <w:rPr>
          <w:b/>
          <w:sz w:val="8"/>
        </w:rPr>
      </w:pPr>
    </w:p>
    <w:p w14:paraId="27157F17" w14:textId="77777777" w:rsidR="0068573B" w:rsidRDefault="0068573B" w:rsidP="00691223">
      <w:pPr>
        <w:spacing w:before="0" w:after="0"/>
        <w:rPr>
          <w:sz w:val="16"/>
          <w:szCs w:val="16"/>
          <w:vertAlign w:val="superscript"/>
        </w:rPr>
      </w:pPr>
    </w:p>
    <w:p w14:paraId="28A41D17" w14:textId="77777777" w:rsidR="0068573B" w:rsidRDefault="0068573B" w:rsidP="00691223">
      <w:pPr>
        <w:spacing w:before="0" w:after="0"/>
        <w:rPr>
          <w:sz w:val="16"/>
          <w:szCs w:val="16"/>
          <w:vertAlign w:val="superscript"/>
        </w:rPr>
      </w:pPr>
    </w:p>
    <w:p w14:paraId="0F60BE4A" w14:textId="77777777" w:rsidR="0068573B" w:rsidRDefault="0068573B" w:rsidP="00691223">
      <w:pPr>
        <w:spacing w:before="0" w:after="0"/>
        <w:rPr>
          <w:sz w:val="16"/>
          <w:szCs w:val="16"/>
          <w:vertAlign w:val="superscript"/>
        </w:rPr>
      </w:pPr>
    </w:p>
    <w:p w14:paraId="3CE1E07D" w14:textId="77777777" w:rsidR="0068573B" w:rsidRDefault="0068573B" w:rsidP="00691223">
      <w:pPr>
        <w:spacing w:before="0" w:after="0"/>
        <w:rPr>
          <w:sz w:val="16"/>
          <w:szCs w:val="16"/>
          <w:vertAlign w:val="superscript"/>
        </w:rPr>
      </w:pPr>
    </w:p>
    <w:p w14:paraId="566EDE06" w14:textId="77777777" w:rsidR="0068573B" w:rsidRDefault="0068573B" w:rsidP="00691223">
      <w:pPr>
        <w:spacing w:before="0" w:after="0"/>
        <w:rPr>
          <w:sz w:val="16"/>
          <w:szCs w:val="16"/>
          <w:vertAlign w:val="superscript"/>
        </w:rPr>
      </w:pPr>
    </w:p>
    <w:p w14:paraId="5319D881" w14:textId="77777777" w:rsidR="0068573B" w:rsidRDefault="0068573B" w:rsidP="00691223">
      <w:pPr>
        <w:spacing w:before="0" w:after="0"/>
        <w:rPr>
          <w:sz w:val="16"/>
          <w:szCs w:val="16"/>
          <w:vertAlign w:val="superscript"/>
        </w:rPr>
      </w:pPr>
    </w:p>
    <w:p w14:paraId="39830CA6" w14:textId="77777777" w:rsidR="0068573B" w:rsidRDefault="0068573B" w:rsidP="00691223">
      <w:pPr>
        <w:spacing w:before="0" w:after="0"/>
        <w:rPr>
          <w:sz w:val="16"/>
          <w:szCs w:val="16"/>
          <w:vertAlign w:val="superscript"/>
        </w:rPr>
      </w:pPr>
    </w:p>
    <w:p w14:paraId="6B463094" w14:textId="77777777" w:rsidR="0068573B" w:rsidRDefault="0068573B" w:rsidP="00691223">
      <w:pPr>
        <w:spacing w:before="0" w:after="0"/>
        <w:rPr>
          <w:sz w:val="16"/>
          <w:szCs w:val="16"/>
          <w:vertAlign w:val="superscript"/>
        </w:rPr>
      </w:pPr>
    </w:p>
    <w:p w14:paraId="0A2A90BE" w14:textId="77777777" w:rsidR="0068573B" w:rsidRDefault="0068573B" w:rsidP="00691223">
      <w:pPr>
        <w:spacing w:before="0" w:after="0"/>
        <w:rPr>
          <w:sz w:val="16"/>
          <w:szCs w:val="16"/>
          <w:vertAlign w:val="superscript"/>
        </w:rPr>
      </w:pPr>
    </w:p>
    <w:p w14:paraId="6DA8888C" w14:textId="77777777" w:rsidR="0068573B" w:rsidRDefault="0068573B" w:rsidP="00691223">
      <w:pPr>
        <w:spacing w:before="0" w:after="0"/>
        <w:rPr>
          <w:sz w:val="16"/>
          <w:szCs w:val="16"/>
          <w:vertAlign w:val="superscript"/>
        </w:rPr>
      </w:pPr>
    </w:p>
    <w:p w14:paraId="7F476FD9" w14:textId="77777777" w:rsidR="0068573B" w:rsidRDefault="0068573B" w:rsidP="00691223">
      <w:pPr>
        <w:spacing w:before="0" w:after="0"/>
        <w:rPr>
          <w:sz w:val="16"/>
          <w:szCs w:val="16"/>
          <w:vertAlign w:val="superscript"/>
        </w:rPr>
      </w:pPr>
    </w:p>
    <w:p w14:paraId="3AC8D2B9" w14:textId="77777777" w:rsidR="0068573B" w:rsidRDefault="0068573B" w:rsidP="00691223">
      <w:pPr>
        <w:spacing w:before="0" w:after="0"/>
        <w:rPr>
          <w:sz w:val="16"/>
          <w:szCs w:val="16"/>
          <w:vertAlign w:val="superscript"/>
        </w:rPr>
      </w:pPr>
    </w:p>
    <w:p w14:paraId="153E3F17" w14:textId="77777777" w:rsidR="0068573B" w:rsidRDefault="0068573B" w:rsidP="00691223">
      <w:pPr>
        <w:spacing w:before="0" w:after="0"/>
        <w:rPr>
          <w:sz w:val="16"/>
          <w:szCs w:val="16"/>
          <w:vertAlign w:val="superscript"/>
        </w:rPr>
      </w:pPr>
    </w:p>
    <w:p w14:paraId="3400CC98" w14:textId="77777777" w:rsidR="0068573B" w:rsidRPr="00D97832" w:rsidRDefault="0068573B" w:rsidP="00691223">
      <w:pPr>
        <w:spacing w:before="0" w:after="0"/>
        <w:rPr>
          <w:sz w:val="18"/>
          <w:szCs w:val="18"/>
          <w:vertAlign w:val="superscript"/>
        </w:rPr>
      </w:pPr>
    </w:p>
    <w:p w14:paraId="4BADF390" w14:textId="1DB5A1A3" w:rsidR="00691223" w:rsidRPr="00D97832" w:rsidDel="00253542" w:rsidRDefault="00046820" w:rsidP="00691223">
      <w:pPr>
        <w:spacing w:before="0" w:after="0"/>
        <w:rPr>
          <w:del w:id="0" w:author="Konczynski, Alla" w:date="2021-02-22T20:32:00Z"/>
          <w:sz w:val="18"/>
          <w:szCs w:val="18"/>
        </w:rPr>
      </w:pPr>
      <w:r w:rsidRPr="00D97832">
        <w:rPr>
          <w:sz w:val="18"/>
          <w:szCs w:val="18"/>
          <w:vertAlign w:val="superscript"/>
        </w:rPr>
        <w:t>1</w:t>
      </w:r>
      <w:r w:rsidRPr="00D97832">
        <w:rPr>
          <w:sz w:val="18"/>
          <w:szCs w:val="18"/>
        </w:rPr>
        <w:t xml:space="preserve"> Healthline</w:t>
      </w:r>
      <w:r w:rsidR="00253542" w:rsidRPr="00D97832">
        <w:rPr>
          <w:sz w:val="18"/>
          <w:szCs w:val="18"/>
        </w:rPr>
        <w:t>, "Why the gut microbiome Is crucial for your health," June 2017</w:t>
      </w:r>
    </w:p>
    <w:p w14:paraId="6B65B885" w14:textId="6FF68F08" w:rsidR="00691223" w:rsidRPr="00D97832" w:rsidRDefault="00691223" w:rsidP="00691223">
      <w:pPr>
        <w:spacing w:before="0" w:after="0"/>
        <w:rPr>
          <w:sz w:val="18"/>
          <w:szCs w:val="18"/>
        </w:rPr>
      </w:pPr>
      <w:r w:rsidRPr="00D97832">
        <w:rPr>
          <w:sz w:val="18"/>
          <w:szCs w:val="18"/>
          <w:vertAlign w:val="superscript"/>
        </w:rPr>
        <w:t>2</w:t>
      </w:r>
      <w:r w:rsidRPr="00D97832">
        <w:rPr>
          <w:sz w:val="18"/>
          <w:szCs w:val="18"/>
        </w:rPr>
        <w:t xml:space="preserve"> Journal of the American College of Cardiology, "Intestinal microbiota in cardiovascular health and disease: JACC state-of-the-art review," April 2019</w:t>
      </w:r>
    </w:p>
    <w:p w14:paraId="3864C505" w14:textId="40BFF21B" w:rsidR="00691223" w:rsidRPr="00D97832" w:rsidRDefault="00691223" w:rsidP="00691223">
      <w:pPr>
        <w:spacing w:before="0" w:after="0"/>
        <w:rPr>
          <w:sz w:val="18"/>
          <w:szCs w:val="18"/>
        </w:rPr>
      </w:pPr>
      <w:r w:rsidRPr="00D97832">
        <w:rPr>
          <w:sz w:val="18"/>
          <w:szCs w:val="18"/>
          <w:vertAlign w:val="superscript"/>
        </w:rPr>
        <w:t>3</w:t>
      </w:r>
      <w:r w:rsidRPr="00D97832">
        <w:rPr>
          <w:sz w:val="18"/>
          <w:szCs w:val="18"/>
        </w:rPr>
        <w:t xml:space="preserve"> Journal of Food and Drug Analysis, "Revisit gut microbiota and its impact on human health and disease," July 2019</w:t>
      </w:r>
    </w:p>
    <w:p w14:paraId="0CE730A7" w14:textId="0E8CEA0E" w:rsidR="00691223" w:rsidRPr="00D97832" w:rsidRDefault="00691223" w:rsidP="00691223">
      <w:pPr>
        <w:spacing w:before="0" w:after="0"/>
        <w:rPr>
          <w:sz w:val="18"/>
          <w:szCs w:val="18"/>
        </w:rPr>
      </w:pPr>
      <w:r w:rsidRPr="00D97832">
        <w:rPr>
          <w:sz w:val="18"/>
          <w:szCs w:val="18"/>
          <w:vertAlign w:val="superscript"/>
        </w:rPr>
        <w:t>4</w:t>
      </w:r>
      <w:r w:rsidRPr="00D97832">
        <w:rPr>
          <w:sz w:val="18"/>
          <w:szCs w:val="18"/>
        </w:rPr>
        <w:t xml:space="preserve"> BMJ, "Role of the gut microbiota in nutrition and health," June 2018</w:t>
      </w:r>
    </w:p>
    <w:p w14:paraId="7BA63C8C" w14:textId="6CF99081" w:rsidR="00E64DFC" w:rsidRDefault="00046820" w:rsidP="00691223">
      <w:pPr>
        <w:spacing w:before="0" w:after="0"/>
        <w:rPr>
          <w:rFonts w:asciiTheme="majorHAnsi" w:eastAsiaTheme="majorEastAsia" w:hAnsiTheme="majorHAnsi" w:cstheme="majorBidi"/>
          <w:b/>
          <w:color w:val="17365D" w:themeColor="text2" w:themeShade="BF"/>
          <w:spacing w:val="5"/>
          <w:kern w:val="28"/>
          <w:sz w:val="28"/>
          <w:szCs w:val="28"/>
        </w:rPr>
      </w:pPr>
      <w:r w:rsidRPr="00D97832">
        <w:rPr>
          <w:sz w:val="18"/>
          <w:szCs w:val="18"/>
          <w:vertAlign w:val="superscript"/>
        </w:rPr>
        <w:t>5</w:t>
      </w:r>
      <w:r w:rsidR="00691223" w:rsidRPr="00D97832">
        <w:rPr>
          <w:sz w:val="18"/>
          <w:szCs w:val="18"/>
        </w:rPr>
        <w:t xml:space="preserve"> European Heart Journal, "Gut microbe-generated metabolite Trimethylamine-N-Oxide as cardiovascular risk biomarker: A systematic review and dose-response meta-analysis," October 2017</w:t>
      </w:r>
      <w:r w:rsidR="00E64DFC">
        <w:br w:type="page"/>
      </w:r>
    </w:p>
    <w:p w14:paraId="30B2E2C5" w14:textId="0D150D27" w:rsidR="009828B4" w:rsidRPr="00864DE1" w:rsidRDefault="009828B4" w:rsidP="007314B9">
      <w:pPr>
        <w:pStyle w:val="Title"/>
      </w:pPr>
      <w:r w:rsidRPr="00864DE1">
        <w:lastRenderedPageBreak/>
        <w:t xml:space="preserve">Week 4 Campaign Summary and Evaluation: </w:t>
      </w:r>
    </w:p>
    <w:p w14:paraId="59B266D2" w14:textId="59F17AC2" w:rsidR="009828B4" w:rsidRPr="00864DE1" w:rsidRDefault="009828B4" w:rsidP="007314B9">
      <w:pPr>
        <w:pStyle w:val="Heading1"/>
      </w:pPr>
      <w:r w:rsidRPr="00864DE1">
        <w:t xml:space="preserve">Subject: </w:t>
      </w:r>
      <w:r w:rsidRPr="00864DE1">
        <w:rPr>
          <w:i/>
        </w:rPr>
        <w:t>The Gutsy Challenge</w:t>
      </w:r>
      <w:r w:rsidRPr="00864DE1">
        <w:t xml:space="preserve"> Summary &lt;and </w:t>
      </w:r>
      <w:r w:rsidR="00046820">
        <w:t>l</w:t>
      </w:r>
      <w:r w:rsidRPr="00864DE1">
        <w:t xml:space="preserve">ast </w:t>
      </w:r>
      <w:r w:rsidR="00046820">
        <w:t>c</w:t>
      </w:r>
      <w:r w:rsidRPr="00864DE1">
        <w:t xml:space="preserve">hance to </w:t>
      </w:r>
      <w:r w:rsidR="00046820">
        <w:t>w</w:t>
      </w:r>
      <w:r w:rsidRPr="00864DE1">
        <w:t>in!&gt;</w:t>
      </w:r>
    </w:p>
    <w:p w14:paraId="4EF912A5" w14:textId="5959BB65" w:rsidR="009828B4" w:rsidRPr="00864DE1" w:rsidRDefault="009828B4" w:rsidP="009828B4">
      <w:r w:rsidRPr="00864DE1">
        <w:t xml:space="preserve">Thank you for your participation in </w:t>
      </w:r>
      <w:r w:rsidRPr="00864DE1">
        <w:rPr>
          <w:i/>
        </w:rPr>
        <w:t>The Gutsy Challenge</w:t>
      </w:r>
      <w:r w:rsidRPr="00864DE1">
        <w:t>. Please tell us what you thought about the Gut Health campaign and steps you took to cultivate a healthier gut by emailing us &lt;at XXX@xyz.com&gt;.</w:t>
      </w:r>
      <w:r w:rsidR="007314B9" w:rsidRPr="00864DE1">
        <w:t xml:space="preserve"> </w:t>
      </w:r>
      <w:r w:rsidRPr="00864DE1">
        <w:t>For example:</w:t>
      </w:r>
    </w:p>
    <w:p w14:paraId="444D2858" w14:textId="1281901C" w:rsidR="009828B4" w:rsidRPr="00864DE1" w:rsidRDefault="009828B4" w:rsidP="009828B4">
      <w:pPr>
        <w:numPr>
          <w:ilvl w:val="0"/>
          <w:numId w:val="8"/>
        </w:numPr>
      </w:pPr>
      <w:r w:rsidRPr="00864DE1">
        <w:t>Did you learn anything about your gut health that you didn’t know before?</w:t>
      </w:r>
    </w:p>
    <w:p w14:paraId="5F11A117" w14:textId="77777777" w:rsidR="009828B4" w:rsidRPr="00864DE1" w:rsidRDefault="009828B4" w:rsidP="009828B4">
      <w:pPr>
        <w:numPr>
          <w:ilvl w:val="0"/>
          <w:numId w:val="8"/>
        </w:numPr>
      </w:pPr>
      <w:r w:rsidRPr="00864DE1">
        <w:t>Did you try a lifestyle change that you found particularly rewarding and easy to incorporate into your routine?</w:t>
      </w:r>
    </w:p>
    <w:p w14:paraId="425DE97D" w14:textId="1FFF4835" w:rsidR="009828B4" w:rsidRPr="00864DE1" w:rsidRDefault="009828B4" w:rsidP="009828B4">
      <w:pPr>
        <w:numPr>
          <w:ilvl w:val="0"/>
          <w:numId w:val="8"/>
        </w:numPr>
      </w:pPr>
      <w:r w:rsidRPr="00864DE1">
        <w:t xml:space="preserve">Did you involve friends, family, or </w:t>
      </w:r>
      <w:r w:rsidR="00864DE1" w:rsidRPr="00864DE1">
        <w:t>co-workers</w:t>
      </w:r>
      <w:r w:rsidRPr="00864DE1">
        <w:t xml:space="preserve"> in a way that you found helpful (for support, encouragement, or information</w:t>
      </w:r>
      <w:r w:rsidR="00046820">
        <w:t>)</w:t>
      </w:r>
      <w:r w:rsidRPr="00864DE1">
        <w:t>?</w:t>
      </w:r>
    </w:p>
    <w:p w14:paraId="27D33D19" w14:textId="465D06ED" w:rsidR="009828B4" w:rsidRPr="00864DE1" w:rsidRDefault="009828B4" w:rsidP="009828B4">
      <w:pPr>
        <w:numPr>
          <w:ilvl w:val="0"/>
          <w:numId w:val="8"/>
        </w:numPr>
      </w:pPr>
      <w:r w:rsidRPr="00864DE1">
        <w:t xml:space="preserve">Do you have suggestions for </w:t>
      </w:r>
      <w:r w:rsidR="00AA33C2" w:rsidRPr="00864DE1">
        <w:t xml:space="preserve">others on </w:t>
      </w:r>
      <w:r w:rsidRPr="00864DE1">
        <w:t xml:space="preserve">how to make a lifestyle change easier to </w:t>
      </w:r>
      <w:r w:rsidR="00AA33C2" w:rsidRPr="00864DE1">
        <w:t xml:space="preserve">start or </w:t>
      </w:r>
      <w:r w:rsidRPr="00864DE1">
        <w:t>maintain?</w:t>
      </w:r>
    </w:p>
    <w:p w14:paraId="6DDBB601" w14:textId="5E508083" w:rsidR="009828B4" w:rsidRPr="00864DE1" w:rsidRDefault="009828B4" w:rsidP="009828B4">
      <w:r w:rsidRPr="00864DE1">
        <w:t>&lt;For those of you who share your gut health stories, you will be entered to win!&gt;</w:t>
      </w:r>
    </w:p>
    <w:p w14:paraId="20E240F9" w14:textId="13F89CEF" w:rsidR="009828B4" w:rsidRPr="00864DE1" w:rsidRDefault="009828B4" w:rsidP="009828B4">
      <w:r w:rsidRPr="00864DE1">
        <w:t>Remember that making even one change can make a difference in keeping your gut healthy.</w:t>
      </w:r>
      <w:r w:rsidR="007314B9" w:rsidRPr="00864DE1">
        <w:t xml:space="preserve"> </w:t>
      </w:r>
      <w:r w:rsidRPr="00864DE1">
        <w:t>Congratulations on every change you ma</w:t>
      </w:r>
      <w:r w:rsidR="00AA33C2" w:rsidRPr="00864DE1">
        <w:t>d</w:t>
      </w:r>
      <w:r w:rsidRPr="00864DE1">
        <w:t xml:space="preserve">e. We applaud </w:t>
      </w:r>
      <w:r w:rsidR="00AA33C2" w:rsidRPr="00864DE1">
        <w:t>them all!</w:t>
      </w:r>
      <w:r w:rsidRPr="00864DE1">
        <w:t xml:space="preserve"> </w:t>
      </w:r>
    </w:p>
    <w:p w14:paraId="22E346A2" w14:textId="4BDD65FB" w:rsidR="009828B4" w:rsidRPr="00864DE1" w:rsidRDefault="009828B4" w:rsidP="009828B4">
      <w:r w:rsidRPr="00864DE1">
        <w:t>Your gut thank</w:t>
      </w:r>
      <w:r w:rsidR="0068573B">
        <w:t>s</w:t>
      </w:r>
      <w:r w:rsidRPr="00864DE1">
        <w:t xml:space="preserve"> you, too!</w:t>
      </w:r>
    </w:p>
    <w:p w14:paraId="6F685D1D" w14:textId="44C78420" w:rsidR="00221AC7" w:rsidRPr="00864DE1" w:rsidRDefault="00221AC7" w:rsidP="001337A8"/>
    <w:p w14:paraId="658EBD8D" w14:textId="77777777" w:rsidR="007314B9" w:rsidRPr="00864DE1" w:rsidRDefault="007314B9" w:rsidP="007314B9">
      <w:pPr>
        <w:spacing w:after="0"/>
        <w:rPr>
          <w:b/>
          <w:sz w:val="18"/>
        </w:rPr>
      </w:pPr>
    </w:p>
    <w:p w14:paraId="300AAE1A" w14:textId="77777777" w:rsidR="007314B9" w:rsidRPr="00864DE1" w:rsidRDefault="007314B9" w:rsidP="007314B9">
      <w:pPr>
        <w:spacing w:after="0"/>
        <w:rPr>
          <w:b/>
          <w:sz w:val="18"/>
        </w:rPr>
      </w:pPr>
    </w:p>
    <w:p w14:paraId="279299C9" w14:textId="69903004" w:rsidR="004765A9" w:rsidRPr="00864DE1" w:rsidRDefault="004765A9" w:rsidP="008604F3"/>
    <w:sectPr w:rsidR="004765A9" w:rsidRPr="00864DE1" w:rsidSect="004F5ADB">
      <w:headerReference w:type="default" r:id="rId15"/>
      <w:footerReference w:type="default" r:id="rId16"/>
      <w:footnotePr>
        <w:numRestart w:val="eachPage"/>
      </w:footnotePr>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B43B86" w14:textId="77777777" w:rsidR="00785024" w:rsidRDefault="00785024" w:rsidP="007314B9">
      <w:pPr>
        <w:spacing w:before="0" w:after="0"/>
      </w:pPr>
      <w:r>
        <w:separator/>
      </w:r>
    </w:p>
  </w:endnote>
  <w:endnote w:type="continuationSeparator" w:id="0">
    <w:p w14:paraId="11CF62C9" w14:textId="77777777" w:rsidR="00785024" w:rsidRDefault="00785024" w:rsidP="007314B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Life Circular Light">
    <w:altName w:val="Calibri"/>
    <w:panose1 w:val="00000000000000000000"/>
    <w:charset w:val="00"/>
    <w:family w:val="swiss"/>
    <w:notTrueType/>
    <w:pitch w:val="variable"/>
    <w:sig w:usb0="A00000BF" w:usb1="5000E47B" w:usb2="00000008"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9E9CC" w14:textId="77777777" w:rsidR="00E64DFC" w:rsidRPr="00864DE1" w:rsidRDefault="00E64DFC" w:rsidP="00E64DFC">
    <w:pPr>
      <w:rPr>
        <w:sz w:val="18"/>
      </w:rPr>
    </w:pPr>
    <w:r w:rsidRPr="00864DE1">
      <w:rPr>
        <w:sz w:val="18"/>
      </w:rPr>
      <w:t>The information and materials included in MetLife’s Health and Wellness Information Library, including all toolkits, modules, template communications, text, charts, graphics and other materials, (collectively, the “Content”) are intended to provide general guidance on health and wellness matters and are not, and should not be relied on as, medical advice. While the Content is based on resources that MetLife believes to be well-documented, MetLife is not responsible for the accuracy of the Content, and you rely on the Content at your own risk. Each person’s condition and health circumstances are unique, and therefore the Content may not apply to you. The Content is not a substitute for professional medical advice. You should always consult your licensed health care professional for the diagnosis and treatment of any medical condition and before starting or changing your health regimen, including seeking advice regarding what drugs, diet, exercise routines, physical activities or procedures are appropriate for your particular condition and circumstances.</w:t>
    </w:r>
  </w:p>
  <w:p w14:paraId="343159C6" w14:textId="1877FC24" w:rsidR="00E64DFC" w:rsidRPr="004C46C2" w:rsidRDefault="004A0F30" w:rsidP="00E64DFC">
    <w:pPr>
      <w:spacing w:before="240"/>
      <w:rPr>
        <w:sz w:val="18"/>
        <w:szCs w:val="18"/>
      </w:rPr>
    </w:pPr>
    <w:r w:rsidRPr="004C46C2">
      <w:rPr>
        <w:sz w:val="18"/>
        <w:szCs w:val="18"/>
      </w:rPr>
      <w:t xml:space="preserve">L0621014112[exp1122][All States]  </w:t>
    </w:r>
    <w:r w:rsidR="00520454" w:rsidRPr="004C46C2">
      <w:rPr>
        <w:sz w:val="18"/>
        <w:szCs w:val="18"/>
      </w:rPr>
      <w:t>© 2021 MetLife Services and Solutions, LLC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7B529" w14:textId="77777777" w:rsidR="00785024" w:rsidRDefault="00785024" w:rsidP="007314B9">
      <w:pPr>
        <w:spacing w:before="0" w:after="0"/>
      </w:pPr>
      <w:r>
        <w:separator/>
      </w:r>
    </w:p>
  </w:footnote>
  <w:footnote w:type="continuationSeparator" w:id="0">
    <w:p w14:paraId="59F8CBC2" w14:textId="77777777" w:rsidR="00785024" w:rsidRDefault="00785024" w:rsidP="007314B9">
      <w:pPr>
        <w:spacing w:before="0" w:after="0"/>
      </w:pPr>
      <w:r>
        <w:continuationSeparator/>
      </w:r>
    </w:p>
  </w:footnote>
  <w:footnote w:id="1">
    <w:p w14:paraId="7F357C6E" w14:textId="71912568" w:rsidR="00C90E59" w:rsidRPr="00D97832" w:rsidRDefault="00C90E59" w:rsidP="004F51B3">
      <w:pPr>
        <w:pStyle w:val="FootnoteText"/>
        <w:spacing w:after="120"/>
        <w:rPr>
          <w:rFonts w:cstheme="minorHAnsi"/>
          <w:sz w:val="18"/>
          <w:szCs w:val="18"/>
        </w:rPr>
      </w:pPr>
      <w:r w:rsidRPr="00D97832">
        <w:rPr>
          <w:rStyle w:val="FootnoteReference"/>
          <w:rFonts w:cstheme="minorHAnsi"/>
          <w:sz w:val="18"/>
          <w:szCs w:val="18"/>
        </w:rPr>
        <w:footnoteRef/>
      </w:r>
      <w:r w:rsidRPr="00D97832">
        <w:rPr>
          <w:rFonts w:cstheme="minorHAnsi"/>
          <w:sz w:val="18"/>
          <w:szCs w:val="18"/>
        </w:rPr>
        <w:t xml:space="preserve"> </w:t>
      </w:r>
      <w:r w:rsidR="00691223" w:rsidRPr="00D97832">
        <w:rPr>
          <w:rFonts w:cstheme="minorHAnsi"/>
          <w:sz w:val="18"/>
          <w:szCs w:val="18"/>
        </w:rPr>
        <w:t>National Institute of Diabetes and Digestive and Kidney Diseases, "Your digestive system and how it works," December 2017</w:t>
      </w:r>
    </w:p>
  </w:footnote>
  <w:footnote w:id="2">
    <w:p w14:paraId="5BFB4CFD" w14:textId="6D1F9A3E" w:rsidR="003D356F" w:rsidRPr="00D97832" w:rsidRDefault="00A433AA" w:rsidP="003D356F">
      <w:pPr>
        <w:pStyle w:val="FootnoteText"/>
        <w:spacing w:after="120"/>
        <w:rPr>
          <w:rFonts w:cstheme="minorHAnsi"/>
          <w:sz w:val="18"/>
          <w:szCs w:val="18"/>
        </w:rPr>
      </w:pPr>
      <w:r w:rsidRPr="00D97832">
        <w:rPr>
          <w:rStyle w:val="FootnoteReference"/>
          <w:rFonts w:cstheme="minorHAnsi"/>
          <w:sz w:val="18"/>
          <w:szCs w:val="18"/>
        </w:rPr>
        <w:footnoteRef/>
      </w:r>
      <w:r w:rsidRPr="00D97832">
        <w:rPr>
          <w:rFonts w:cstheme="minorHAnsi"/>
          <w:sz w:val="18"/>
          <w:szCs w:val="18"/>
        </w:rPr>
        <w:t xml:space="preserve"> </w:t>
      </w:r>
      <w:r w:rsidR="00691223" w:rsidRPr="00D97832">
        <w:rPr>
          <w:rFonts w:cstheme="minorHAnsi"/>
          <w:sz w:val="18"/>
          <w:szCs w:val="18"/>
        </w:rPr>
        <w:t>Healthline, "Why the gut microbiome Is crucial for your health," June 2017</w:t>
      </w:r>
      <w:r w:rsidR="003D356F" w:rsidRPr="00D97832">
        <w:rPr>
          <w:rFonts w:cstheme="minorHAnsi"/>
          <w:sz w:val="18"/>
          <w:szCs w:val="18"/>
        </w:rPr>
        <w:t>, " June 2017, accessed at https://www.healthline.com/nutrition/gut-microbiome-and-health#TOC_TITLE_HDR_10, October 2020</w:t>
      </w:r>
    </w:p>
    <w:p w14:paraId="602C7FBA" w14:textId="6345D8EE" w:rsidR="00691223" w:rsidRPr="004F51B3" w:rsidRDefault="00340B71" w:rsidP="004F51B3">
      <w:pPr>
        <w:pStyle w:val="FootnoteText"/>
        <w:spacing w:after="120"/>
        <w:rPr>
          <w:sz w:val="16"/>
          <w:szCs w:val="16"/>
        </w:rPr>
      </w:pPr>
      <w:r w:rsidRPr="00D97832">
        <w:rPr>
          <w:rStyle w:val="FootnoteReference"/>
          <w:rFonts w:cstheme="minorHAnsi"/>
          <w:sz w:val="18"/>
          <w:szCs w:val="18"/>
        </w:rPr>
        <w:t>3</w:t>
      </w:r>
      <w:r w:rsidRPr="00D97832">
        <w:rPr>
          <w:rFonts w:cstheme="minorHAnsi"/>
          <w:sz w:val="18"/>
          <w:szCs w:val="18"/>
        </w:rPr>
        <w:t xml:space="preserve"> Prime, “Immediate Benefits of Improved Gut Health”, accessed at https://keepmeprime.com/benefits-improved-gut-health-immediate/, February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060D9" w14:textId="77777777" w:rsidR="008E4CDA" w:rsidRPr="00D741B3" w:rsidRDefault="008E4CDA" w:rsidP="008E4CDA">
    <w:pPr>
      <w:spacing w:before="0" w:after="0"/>
      <w:rPr>
        <w:b/>
      </w:rPr>
    </w:pPr>
    <w:r>
      <w:rPr>
        <w:b/>
      </w:rPr>
      <w:t>Healthy Gut</w:t>
    </w:r>
    <w:r w:rsidRPr="00D741B3">
      <w:rPr>
        <w:b/>
      </w:rPr>
      <w:t xml:space="preserve"> Email Campaign Series</w:t>
    </w:r>
  </w:p>
  <w:p w14:paraId="142DC00C" w14:textId="143B87AE" w:rsidR="007314B9" w:rsidRPr="008E4CDA" w:rsidRDefault="007314B9" w:rsidP="008E4CDA">
    <w:pPr>
      <w:spacing w:before="0" w:after="0"/>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42833"/>
    <w:multiLevelType w:val="hybridMultilevel"/>
    <w:tmpl w:val="C6BCB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8552DB"/>
    <w:multiLevelType w:val="hybridMultilevel"/>
    <w:tmpl w:val="64323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E14200"/>
    <w:multiLevelType w:val="hybridMultilevel"/>
    <w:tmpl w:val="848C7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F3BC1"/>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B2468E"/>
    <w:multiLevelType w:val="hybridMultilevel"/>
    <w:tmpl w:val="E0941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0B1944"/>
    <w:multiLevelType w:val="hybridMultilevel"/>
    <w:tmpl w:val="221E3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F03114"/>
    <w:multiLevelType w:val="hybridMultilevel"/>
    <w:tmpl w:val="F82C4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C313EF"/>
    <w:multiLevelType w:val="hybridMultilevel"/>
    <w:tmpl w:val="C498B50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 w15:restartNumberingAfterBreak="0">
    <w:nsid w:val="3926381D"/>
    <w:multiLevelType w:val="hybridMultilevel"/>
    <w:tmpl w:val="E20EB43C"/>
    <w:lvl w:ilvl="0" w:tplc="0BB22C54">
      <w:numFmt w:val="bullet"/>
      <w:lvlText w:val="•"/>
      <w:lvlJc w:val="left"/>
      <w:pPr>
        <w:ind w:left="320" w:hanging="220"/>
      </w:pPr>
      <w:rPr>
        <w:rFonts w:ascii="MetLife Circular Light" w:eastAsia="MetLife Circular Light" w:hAnsi="MetLife Circular Light" w:cs="MetLife Circular Light" w:hint="default"/>
        <w:color w:val="231F20"/>
        <w:spacing w:val="-14"/>
        <w:w w:val="100"/>
        <w:position w:val="3"/>
        <w:sz w:val="11"/>
        <w:szCs w:val="11"/>
        <w:lang w:val="en-US" w:eastAsia="en-US" w:bidi="en-US"/>
      </w:rPr>
    </w:lvl>
    <w:lvl w:ilvl="1" w:tplc="DA7C4500">
      <w:numFmt w:val="bullet"/>
      <w:lvlText w:val="•"/>
      <w:lvlJc w:val="left"/>
      <w:pPr>
        <w:ind w:left="824" w:hanging="220"/>
      </w:pPr>
      <w:rPr>
        <w:rFonts w:hint="default"/>
        <w:lang w:val="en-US" w:eastAsia="en-US" w:bidi="en-US"/>
      </w:rPr>
    </w:lvl>
    <w:lvl w:ilvl="2" w:tplc="656A2F68">
      <w:numFmt w:val="bullet"/>
      <w:lvlText w:val="•"/>
      <w:lvlJc w:val="left"/>
      <w:pPr>
        <w:ind w:left="1328" w:hanging="220"/>
      </w:pPr>
      <w:rPr>
        <w:rFonts w:hint="default"/>
        <w:lang w:val="en-US" w:eastAsia="en-US" w:bidi="en-US"/>
      </w:rPr>
    </w:lvl>
    <w:lvl w:ilvl="3" w:tplc="289C3A6A">
      <w:numFmt w:val="bullet"/>
      <w:lvlText w:val="•"/>
      <w:lvlJc w:val="left"/>
      <w:pPr>
        <w:ind w:left="1833" w:hanging="220"/>
      </w:pPr>
      <w:rPr>
        <w:rFonts w:hint="default"/>
        <w:lang w:val="en-US" w:eastAsia="en-US" w:bidi="en-US"/>
      </w:rPr>
    </w:lvl>
    <w:lvl w:ilvl="4" w:tplc="791A68D2">
      <w:numFmt w:val="bullet"/>
      <w:lvlText w:val="•"/>
      <w:lvlJc w:val="left"/>
      <w:pPr>
        <w:ind w:left="2337" w:hanging="220"/>
      </w:pPr>
      <w:rPr>
        <w:rFonts w:hint="default"/>
        <w:lang w:val="en-US" w:eastAsia="en-US" w:bidi="en-US"/>
      </w:rPr>
    </w:lvl>
    <w:lvl w:ilvl="5" w:tplc="A0BE3018">
      <w:numFmt w:val="bullet"/>
      <w:lvlText w:val="•"/>
      <w:lvlJc w:val="left"/>
      <w:pPr>
        <w:ind w:left="2841" w:hanging="220"/>
      </w:pPr>
      <w:rPr>
        <w:rFonts w:hint="default"/>
        <w:lang w:val="en-US" w:eastAsia="en-US" w:bidi="en-US"/>
      </w:rPr>
    </w:lvl>
    <w:lvl w:ilvl="6" w:tplc="69D803B0">
      <w:numFmt w:val="bullet"/>
      <w:lvlText w:val="•"/>
      <w:lvlJc w:val="left"/>
      <w:pPr>
        <w:ind w:left="3346" w:hanging="220"/>
      </w:pPr>
      <w:rPr>
        <w:rFonts w:hint="default"/>
        <w:lang w:val="en-US" w:eastAsia="en-US" w:bidi="en-US"/>
      </w:rPr>
    </w:lvl>
    <w:lvl w:ilvl="7" w:tplc="CAE68672">
      <w:numFmt w:val="bullet"/>
      <w:lvlText w:val="•"/>
      <w:lvlJc w:val="left"/>
      <w:pPr>
        <w:ind w:left="3850" w:hanging="220"/>
      </w:pPr>
      <w:rPr>
        <w:rFonts w:hint="default"/>
        <w:lang w:val="en-US" w:eastAsia="en-US" w:bidi="en-US"/>
      </w:rPr>
    </w:lvl>
    <w:lvl w:ilvl="8" w:tplc="67B64E04">
      <w:numFmt w:val="bullet"/>
      <w:lvlText w:val="•"/>
      <w:lvlJc w:val="left"/>
      <w:pPr>
        <w:ind w:left="4355" w:hanging="220"/>
      </w:pPr>
      <w:rPr>
        <w:rFonts w:hint="default"/>
        <w:lang w:val="en-US" w:eastAsia="en-US" w:bidi="en-US"/>
      </w:rPr>
    </w:lvl>
  </w:abstractNum>
  <w:abstractNum w:abstractNumId="9" w15:restartNumberingAfterBreak="0">
    <w:nsid w:val="3B3E7855"/>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B60E6"/>
    <w:multiLevelType w:val="hybridMultilevel"/>
    <w:tmpl w:val="3FC84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E13A03"/>
    <w:multiLevelType w:val="hybridMultilevel"/>
    <w:tmpl w:val="8F2AA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B650AC"/>
    <w:multiLevelType w:val="hybridMultilevel"/>
    <w:tmpl w:val="44C6C3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451B5A"/>
    <w:multiLevelType w:val="hybridMultilevel"/>
    <w:tmpl w:val="FE00C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FB4AFD"/>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3"/>
  </w:num>
  <w:num w:numId="4">
    <w:abstractNumId w:val="11"/>
  </w:num>
  <w:num w:numId="5">
    <w:abstractNumId w:val="4"/>
  </w:num>
  <w:num w:numId="6">
    <w:abstractNumId w:val="10"/>
  </w:num>
  <w:num w:numId="7">
    <w:abstractNumId w:val="3"/>
  </w:num>
  <w:num w:numId="8">
    <w:abstractNumId w:val="0"/>
  </w:num>
  <w:num w:numId="9">
    <w:abstractNumId w:val="9"/>
  </w:num>
  <w:num w:numId="10">
    <w:abstractNumId w:val="14"/>
  </w:num>
  <w:num w:numId="11">
    <w:abstractNumId w:val="6"/>
  </w:num>
  <w:num w:numId="12">
    <w:abstractNumId w:val="2"/>
  </w:num>
  <w:num w:numId="13">
    <w:abstractNumId w:val="1"/>
  </w:num>
  <w:num w:numId="14">
    <w:abstractNumId w:val="5"/>
  </w:num>
  <w:num w:numId="1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onczynski, Alla">
    <w15:presenceInfo w15:providerId="AD" w15:userId="S::akonczynski@metlife.com::00b6657f-72ac-498a-8d65-73ea5b56d6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visionView w:insDel="0"/>
  <w:defaultTabStop w:val="720"/>
  <w:drawingGridHorizontalSpacing w:val="11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BE9"/>
    <w:rsid w:val="00001D95"/>
    <w:rsid w:val="00001E57"/>
    <w:rsid w:val="00010045"/>
    <w:rsid w:val="00025EE2"/>
    <w:rsid w:val="00042E06"/>
    <w:rsid w:val="000466FD"/>
    <w:rsid w:val="00046820"/>
    <w:rsid w:val="000541EA"/>
    <w:rsid w:val="000632B5"/>
    <w:rsid w:val="000724D7"/>
    <w:rsid w:val="00073EF8"/>
    <w:rsid w:val="00077DD3"/>
    <w:rsid w:val="00077ED9"/>
    <w:rsid w:val="00086D09"/>
    <w:rsid w:val="0009511C"/>
    <w:rsid w:val="00097404"/>
    <w:rsid w:val="000A2B82"/>
    <w:rsid w:val="000A4C15"/>
    <w:rsid w:val="000A5DE2"/>
    <w:rsid w:val="000D0874"/>
    <w:rsid w:val="000D6EE6"/>
    <w:rsid w:val="000E2089"/>
    <w:rsid w:val="000F11A2"/>
    <w:rsid w:val="000F2D84"/>
    <w:rsid w:val="000F4CE3"/>
    <w:rsid w:val="001036F3"/>
    <w:rsid w:val="00115D8F"/>
    <w:rsid w:val="001177A8"/>
    <w:rsid w:val="0012637A"/>
    <w:rsid w:val="001264DB"/>
    <w:rsid w:val="001337A8"/>
    <w:rsid w:val="001366AB"/>
    <w:rsid w:val="00151D42"/>
    <w:rsid w:val="001523CC"/>
    <w:rsid w:val="0015270B"/>
    <w:rsid w:val="00153B61"/>
    <w:rsid w:val="00157D01"/>
    <w:rsid w:val="00165989"/>
    <w:rsid w:val="00171959"/>
    <w:rsid w:val="0017300B"/>
    <w:rsid w:val="00173B37"/>
    <w:rsid w:val="00175902"/>
    <w:rsid w:val="001A0DFC"/>
    <w:rsid w:val="001A1B24"/>
    <w:rsid w:val="001A292A"/>
    <w:rsid w:val="001A5D58"/>
    <w:rsid w:val="001C1004"/>
    <w:rsid w:val="001C6B66"/>
    <w:rsid w:val="001D0184"/>
    <w:rsid w:val="001D5BC1"/>
    <w:rsid w:val="001E4F80"/>
    <w:rsid w:val="001F3FD7"/>
    <w:rsid w:val="001F5FBE"/>
    <w:rsid w:val="00203278"/>
    <w:rsid w:val="00206A84"/>
    <w:rsid w:val="002074DD"/>
    <w:rsid w:val="00207B81"/>
    <w:rsid w:val="00213E57"/>
    <w:rsid w:val="00215B44"/>
    <w:rsid w:val="00221AC7"/>
    <w:rsid w:val="00245D21"/>
    <w:rsid w:val="00250DF4"/>
    <w:rsid w:val="00253542"/>
    <w:rsid w:val="00256C4A"/>
    <w:rsid w:val="002600EF"/>
    <w:rsid w:val="00264E59"/>
    <w:rsid w:val="002653AC"/>
    <w:rsid w:val="0027450B"/>
    <w:rsid w:val="00282EA4"/>
    <w:rsid w:val="00285921"/>
    <w:rsid w:val="0029000C"/>
    <w:rsid w:val="002920DB"/>
    <w:rsid w:val="00294A9A"/>
    <w:rsid w:val="00295ABE"/>
    <w:rsid w:val="0029775F"/>
    <w:rsid w:val="002B1AB5"/>
    <w:rsid w:val="002B6DD5"/>
    <w:rsid w:val="002C04A5"/>
    <w:rsid w:val="002C2B1F"/>
    <w:rsid w:val="002C6537"/>
    <w:rsid w:val="002E247D"/>
    <w:rsid w:val="002E33F2"/>
    <w:rsid w:val="002F33B1"/>
    <w:rsid w:val="002F552F"/>
    <w:rsid w:val="002F6E36"/>
    <w:rsid w:val="002F7DE0"/>
    <w:rsid w:val="003147FD"/>
    <w:rsid w:val="0031557A"/>
    <w:rsid w:val="00315610"/>
    <w:rsid w:val="003251EE"/>
    <w:rsid w:val="00340B71"/>
    <w:rsid w:val="00342370"/>
    <w:rsid w:val="0034446E"/>
    <w:rsid w:val="00346A0E"/>
    <w:rsid w:val="003472B2"/>
    <w:rsid w:val="00361CDD"/>
    <w:rsid w:val="0037026B"/>
    <w:rsid w:val="003721EE"/>
    <w:rsid w:val="00377A2F"/>
    <w:rsid w:val="0038036A"/>
    <w:rsid w:val="0039574A"/>
    <w:rsid w:val="003A0C60"/>
    <w:rsid w:val="003A1C06"/>
    <w:rsid w:val="003A5E0B"/>
    <w:rsid w:val="003B3917"/>
    <w:rsid w:val="003C0F21"/>
    <w:rsid w:val="003C51F8"/>
    <w:rsid w:val="003C69EF"/>
    <w:rsid w:val="003D356F"/>
    <w:rsid w:val="003D460D"/>
    <w:rsid w:val="003D7C0C"/>
    <w:rsid w:val="003E478A"/>
    <w:rsid w:val="003E537D"/>
    <w:rsid w:val="003F0922"/>
    <w:rsid w:val="003F14C1"/>
    <w:rsid w:val="0040685D"/>
    <w:rsid w:val="00407D84"/>
    <w:rsid w:val="00412E3C"/>
    <w:rsid w:val="004132B0"/>
    <w:rsid w:val="00414877"/>
    <w:rsid w:val="004160B3"/>
    <w:rsid w:val="00420147"/>
    <w:rsid w:val="004205DF"/>
    <w:rsid w:val="004225E0"/>
    <w:rsid w:val="00424943"/>
    <w:rsid w:val="0042645E"/>
    <w:rsid w:val="0043002E"/>
    <w:rsid w:val="00430AC8"/>
    <w:rsid w:val="004334F1"/>
    <w:rsid w:val="00452B01"/>
    <w:rsid w:val="0045332E"/>
    <w:rsid w:val="0045335E"/>
    <w:rsid w:val="00454547"/>
    <w:rsid w:val="004567A0"/>
    <w:rsid w:val="004650D0"/>
    <w:rsid w:val="0046636E"/>
    <w:rsid w:val="00473909"/>
    <w:rsid w:val="004757AE"/>
    <w:rsid w:val="004765A9"/>
    <w:rsid w:val="0048623A"/>
    <w:rsid w:val="00493496"/>
    <w:rsid w:val="004977EA"/>
    <w:rsid w:val="004A0F30"/>
    <w:rsid w:val="004A73AD"/>
    <w:rsid w:val="004B6E50"/>
    <w:rsid w:val="004C017A"/>
    <w:rsid w:val="004C46C2"/>
    <w:rsid w:val="004C7758"/>
    <w:rsid w:val="004C7E5F"/>
    <w:rsid w:val="004D693A"/>
    <w:rsid w:val="004E60CF"/>
    <w:rsid w:val="004F3ED7"/>
    <w:rsid w:val="004F51B3"/>
    <w:rsid w:val="004F5ADB"/>
    <w:rsid w:val="004F6952"/>
    <w:rsid w:val="004F717F"/>
    <w:rsid w:val="0050403B"/>
    <w:rsid w:val="00506332"/>
    <w:rsid w:val="00514542"/>
    <w:rsid w:val="00516DD3"/>
    <w:rsid w:val="00520454"/>
    <w:rsid w:val="00524F66"/>
    <w:rsid w:val="00525721"/>
    <w:rsid w:val="00550696"/>
    <w:rsid w:val="005529D9"/>
    <w:rsid w:val="00554AE5"/>
    <w:rsid w:val="005714A7"/>
    <w:rsid w:val="0057185A"/>
    <w:rsid w:val="0058029F"/>
    <w:rsid w:val="00582610"/>
    <w:rsid w:val="0058581F"/>
    <w:rsid w:val="00591FC9"/>
    <w:rsid w:val="005960FC"/>
    <w:rsid w:val="005969EE"/>
    <w:rsid w:val="00597362"/>
    <w:rsid w:val="005A2694"/>
    <w:rsid w:val="005A314F"/>
    <w:rsid w:val="005A7C49"/>
    <w:rsid w:val="005C222C"/>
    <w:rsid w:val="005C50A5"/>
    <w:rsid w:val="005D076A"/>
    <w:rsid w:val="005D667A"/>
    <w:rsid w:val="005E7585"/>
    <w:rsid w:val="005F24F7"/>
    <w:rsid w:val="00606931"/>
    <w:rsid w:val="00611A77"/>
    <w:rsid w:val="00625E09"/>
    <w:rsid w:val="0063318C"/>
    <w:rsid w:val="00634769"/>
    <w:rsid w:val="006424A5"/>
    <w:rsid w:val="00642A6F"/>
    <w:rsid w:val="00651F5A"/>
    <w:rsid w:val="0065454B"/>
    <w:rsid w:val="00655FEA"/>
    <w:rsid w:val="00667390"/>
    <w:rsid w:val="0067792C"/>
    <w:rsid w:val="0068134C"/>
    <w:rsid w:val="0068573B"/>
    <w:rsid w:val="00691223"/>
    <w:rsid w:val="0069371A"/>
    <w:rsid w:val="00695F4C"/>
    <w:rsid w:val="006A0021"/>
    <w:rsid w:val="006A050B"/>
    <w:rsid w:val="006A6377"/>
    <w:rsid w:val="006B0C71"/>
    <w:rsid w:val="006C79C0"/>
    <w:rsid w:val="006E5BE9"/>
    <w:rsid w:val="006F4748"/>
    <w:rsid w:val="00700444"/>
    <w:rsid w:val="0070259A"/>
    <w:rsid w:val="00704B1D"/>
    <w:rsid w:val="0070581C"/>
    <w:rsid w:val="00706D47"/>
    <w:rsid w:val="00725114"/>
    <w:rsid w:val="007314B9"/>
    <w:rsid w:val="00735AE6"/>
    <w:rsid w:val="007365B8"/>
    <w:rsid w:val="00737C36"/>
    <w:rsid w:val="00744364"/>
    <w:rsid w:val="007550B2"/>
    <w:rsid w:val="007557ED"/>
    <w:rsid w:val="00755DCD"/>
    <w:rsid w:val="00762A92"/>
    <w:rsid w:val="00771201"/>
    <w:rsid w:val="00775464"/>
    <w:rsid w:val="00782D71"/>
    <w:rsid w:val="007834E0"/>
    <w:rsid w:val="00785024"/>
    <w:rsid w:val="00786A87"/>
    <w:rsid w:val="0079142C"/>
    <w:rsid w:val="00793079"/>
    <w:rsid w:val="007A41FC"/>
    <w:rsid w:val="007B169F"/>
    <w:rsid w:val="007B31DD"/>
    <w:rsid w:val="007B5932"/>
    <w:rsid w:val="007B5A29"/>
    <w:rsid w:val="007B6A59"/>
    <w:rsid w:val="007C3CD5"/>
    <w:rsid w:val="007D49BE"/>
    <w:rsid w:val="007D68A4"/>
    <w:rsid w:val="007F1B16"/>
    <w:rsid w:val="008125AA"/>
    <w:rsid w:val="008170E6"/>
    <w:rsid w:val="00834F9C"/>
    <w:rsid w:val="00852199"/>
    <w:rsid w:val="00856905"/>
    <w:rsid w:val="008604F3"/>
    <w:rsid w:val="0086143A"/>
    <w:rsid w:val="008626E8"/>
    <w:rsid w:val="00864DE1"/>
    <w:rsid w:val="00876C01"/>
    <w:rsid w:val="00877326"/>
    <w:rsid w:val="00877A9D"/>
    <w:rsid w:val="00882101"/>
    <w:rsid w:val="00882AD1"/>
    <w:rsid w:val="00886716"/>
    <w:rsid w:val="0088682F"/>
    <w:rsid w:val="00895663"/>
    <w:rsid w:val="0089777E"/>
    <w:rsid w:val="008B5219"/>
    <w:rsid w:val="008B6D26"/>
    <w:rsid w:val="008B6FCB"/>
    <w:rsid w:val="008B7397"/>
    <w:rsid w:val="008E4CDA"/>
    <w:rsid w:val="008E7859"/>
    <w:rsid w:val="008F075C"/>
    <w:rsid w:val="00902793"/>
    <w:rsid w:val="00916045"/>
    <w:rsid w:val="009318E9"/>
    <w:rsid w:val="009358CB"/>
    <w:rsid w:val="009424BD"/>
    <w:rsid w:val="009436D2"/>
    <w:rsid w:val="00952739"/>
    <w:rsid w:val="009565A2"/>
    <w:rsid w:val="00967ED5"/>
    <w:rsid w:val="009706FC"/>
    <w:rsid w:val="00972D24"/>
    <w:rsid w:val="009828B4"/>
    <w:rsid w:val="00982F31"/>
    <w:rsid w:val="00984F3D"/>
    <w:rsid w:val="009A0A93"/>
    <w:rsid w:val="009B0498"/>
    <w:rsid w:val="009B3203"/>
    <w:rsid w:val="009B395D"/>
    <w:rsid w:val="009B42DC"/>
    <w:rsid w:val="009B612D"/>
    <w:rsid w:val="009B6BBF"/>
    <w:rsid w:val="009C3F04"/>
    <w:rsid w:val="009C701B"/>
    <w:rsid w:val="009D1954"/>
    <w:rsid w:val="009D4222"/>
    <w:rsid w:val="009E71D0"/>
    <w:rsid w:val="00A246B6"/>
    <w:rsid w:val="00A27AFA"/>
    <w:rsid w:val="00A31345"/>
    <w:rsid w:val="00A3154F"/>
    <w:rsid w:val="00A4164F"/>
    <w:rsid w:val="00A43184"/>
    <w:rsid w:val="00A433AA"/>
    <w:rsid w:val="00A5051A"/>
    <w:rsid w:val="00A5554F"/>
    <w:rsid w:val="00A65F1B"/>
    <w:rsid w:val="00A714DA"/>
    <w:rsid w:val="00A73F32"/>
    <w:rsid w:val="00A81AE9"/>
    <w:rsid w:val="00A85238"/>
    <w:rsid w:val="00A86F80"/>
    <w:rsid w:val="00A916C9"/>
    <w:rsid w:val="00A92537"/>
    <w:rsid w:val="00AA270F"/>
    <w:rsid w:val="00AA33C2"/>
    <w:rsid w:val="00AA5C62"/>
    <w:rsid w:val="00AA6CE1"/>
    <w:rsid w:val="00AB0453"/>
    <w:rsid w:val="00AB5A10"/>
    <w:rsid w:val="00AB699F"/>
    <w:rsid w:val="00AC318E"/>
    <w:rsid w:val="00AD2ECF"/>
    <w:rsid w:val="00AD561F"/>
    <w:rsid w:val="00AE1FAA"/>
    <w:rsid w:val="00AF1015"/>
    <w:rsid w:val="00AF15D2"/>
    <w:rsid w:val="00AF5E30"/>
    <w:rsid w:val="00B00C0C"/>
    <w:rsid w:val="00B05A02"/>
    <w:rsid w:val="00B06482"/>
    <w:rsid w:val="00B11191"/>
    <w:rsid w:val="00B14E57"/>
    <w:rsid w:val="00B22DA3"/>
    <w:rsid w:val="00B23E74"/>
    <w:rsid w:val="00B27F48"/>
    <w:rsid w:val="00B32F59"/>
    <w:rsid w:val="00B34340"/>
    <w:rsid w:val="00B3773F"/>
    <w:rsid w:val="00B43B95"/>
    <w:rsid w:val="00B4597A"/>
    <w:rsid w:val="00B5088A"/>
    <w:rsid w:val="00B63168"/>
    <w:rsid w:val="00B6747E"/>
    <w:rsid w:val="00B67A8F"/>
    <w:rsid w:val="00B714AC"/>
    <w:rsid w:val="00B72D7B"/>
    <w:rsid w:val="00B7554F"/>
    <w:rsid w:val="00B75C9A"/>
    <w:rsid w:val="00B7734D"/>
    <w:rsid w:val="00B82250"/>
    <w:rsid w:val="00B8579A"/>
    <w:rsid w:val="00B90EA4"/>
    <w:rsid w:val="00B93357"/>
    <w:rsid w:val="00B94B0A"/>
    <w:rsid w:val="00B97C1C"/>
    <w:rsid w:val="00BA6D05"/>
    <w:rsid w:val="00BB2C94"/>
    <w:rsid w:val="00BB3AAE"/>
    <w:rsid w:val="00BD096A"/>
    <w:rsid w:val="00BD62EE"/>
    <w:rsid w:val="00BD7F3D"/>
    <w:rsid w:val="00BE1C17"/>
    <w:rsid w:val="00BE4066"/>
    <w:rsid w:val="00BE6319"/>
    <w:rsid w:val="00BF19EE"/>
    <w:rsid w:val="00C063C8"/>
    <w:rsid w:val="00C0788A"/>
    <w:rsid w:val="00C117AC"/>
    <w:rsid w:val="00C170A4"/>
    <w:rsid w:val="00C22852"/>
    <w:rsid w:val="00C32C4F"/>
    <w:rsid w:val="00C346F3"/>
    <w:rsid w:val="00C3792C"/>
    <w:rsid w:val="00C50996"/>
    <w:rsid w:val="00C57668"/>
    <w:rsid w:val="00C7009A"/>
    <w:rsid w:val="00C71E32"/>
    <w:rsid w:val="00C825CE"/>
    <w:rsid w:val="00C83963"/>
    <w:rsid w:val="00C90E59"/>
    <w:rsid w:val="00C91D1E"/>
    <w:rsid w:val="00C92AF2"/>
    <w:rsid w:val="00C95A16"/>
    <w:rsid w:val="00CB1133"/>
    <w:rsid w:val="00CB191F"/>
    <w:rsid w:val="00CB3E45"/>
    <w:rsid w:val="00CB623E"/>
    <w:rsid w:val="00CC1484"/>
    <w:rsid w:val="00CC7DAD"/>
    <w:rsid w:val="00D01753"/>
    <w:rsid w:val="00D1787C"/>
    <w:rsid w:val="00D20578"/>
    <w:rsid w:val="00D23431"/>
    <w:rsid w:val="00D24DFA"/>
    <w:rsid w:val="00D25912"/>
    <w:rsid w:val="00D34B60"/>
    <w:rsid w:val="00D4128D"/>
    <w:rsid w:val="00D517D1"/>
    <w:rsid w:val="00D57862"/>
    <w:rsid w:val="00D625E3"/>
    <w:rsid w:val="00D63E38"/>
    <w:rsid w:val="00D700AF"/>
    <w:rsid w:val="00D741B3"/>
    <w:rsid w:val="00D8275F"/>
    <w:rsid w:val="00D904D7"/>
    <w:rsid w:val="00D940D3"/>
    <w:rsid w:val="00D95DEE"/>
    <w:rsid w:val="00D96049"/>
    <w:rsid w:val="00D97832"/>
    <w:rsid w:val="00DC2C02"/>
    <w:rsid w:val="00DD3691"/>
    <w:rsid w:val="00DD51BC"/>
    <w:rsid w:val="00DE12E2"/>
    <w:rsid w:val="00DE394B"/>
    <w:rsid w:val="00DF288B"/>
    <w:rsid w:val="00DF3916"/>
    <w:rsid w:val="00E05712"/>
    <w:rsid w:val="00E15F7B"/>
    <w:rsid w:val="00E168C2"/>
    <w:rsid w:val="00E16FD2"/>
    <w:rsid w:val="00E23073"/>
    <w:rsid w:val="00E23376"/>
    <w:rsid w:val="00E23D5D"/>
    <w:rsid w:val="00E27F31"/>
    <w:rsid w:val="00E34A6C"/>
    <w:rsid w:val="00E352D5"/>
    <w:rsid w:val="00E36017"/>
    <w:rsid w:val="00E41A65"/>
    <w:rsid w:val="00E43C3A"/>
    <w:rsid w:val="00E44DE2"/>
    <w:rsid w:val="00E5519F"/>
    <w:rsid w:val="00E61AEB"/>
    <w:rsid w:val="00E61C13"/>
    <w:rsid w:val="00E64DFC"/>
    <w:rsid w:val="00E66FE9"/>
    <w:rsid w:val="00E71349"/>
    <w:rsid w:val="00E825E6"/>
    <w:rsid w:val="00E8695C"/>
    <w:rsid w:val="00E96089"/>
    <w:rsid w:val="00E97845"/>
    <w:rsid w:val="00EA0A7D"/>
    <w:rsid w:val="00EA3062"/>
    <w:rsid w:val="00EA568D"/>
    <w:rsid w:val="00EA6F7A"/>
    <w:rsid w:val="00EB5138"/>
    <w:rsid w:val="00EB65BC"/>
    <w:rsid w:val="00EC3629"/>
    <w:rsid w:val="00ED1CC9"/>
    <w:rsid w:val="00ED3919"/>
    <w:rsid w:val="00ED41A9"/>
    <w:rsid w:val="00EE1288"/>
    <w:rsid w:val="00EE3DB7"/>
    <w:rsid w:val="00EE4576"/>
    <w:rsid w:val="00EE5B48"/>
    <w:rsid w:val="00EF40B6"/>
    <w:rsid w:val="00EF73C3"/>
    <w:rsid w:val="00F027A7"/>
    <w:rsid w:val="00F059BF"/>
    <w:rsid w:val="00F07C54"/>
    <w:rsid w:val="00F07D4A"/>
    <w:rsid w:val="00F11C17"/>
    <w:rsid w:val="00F1208F"/>
    <w:rsid w:val="00F15B4C"/>
    <w:rsid w:val="00F21A26"/>
    <w:rsid w:val="00F25BE5"/>
    <w:rsid w:val="00F27D55"/>
    <w:rsid w:val="00F364BC"/>
    <w:rsid w:val="00F427CF"/>
    <w:rsid w:val="00F44D92"/>
    <w:rsid w:val="00F452A6"/>
    <w:rsid w:val="00F4773C"/>
    <w:rsid w:val="00F54681"/>
    <w:rsid w:val="00F6093D"/>
    <w:rsid w:val="00F61B6B"/>
    <w:rsid w:val="00F65DC8"/>
    <w:rsid w:val="00F67398"/>
    <w:rsid w:val="00F77311"/>
    <w:rsid w:val="00F77605"/>
    <w:rsid w:val="00F77F80"/>
    <w:rsid w:val="00F822F2"/>
    <w:rsid w:val="00F8254D"/>
    <w:rsid w:val="00F831DA"/>
    <w:rsid w:val="00F943AC"/>
    <w:rsid w:val="00F95E6B"/>
    <w:rsid w:val="00FB18B3"/>
    <w:rsid w:val="00FC2B79"/>
    <w:rsid w:val="00FC7F87"/>
    <w:rsid w:val="00FD3D18"/>
    <w:rsid w:val="00FD42E6"/>
    <w:rsid w:val="00FE2D76"/>
    <w:rsid w:val="00FF01E9"/>
    <w:rsid w:val="00FF1666"/>
    <w:rsid w:val="00FF2425"/>
    <w:rsid w:val="00FF445A"/>
    <w:rsid w:val="00FF4B7A"/>
    <w:rsid w:val="00FF66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3ED2E3"/>
  <w15:docId w15:val="{3CDD0C5F-F9F5-43A5-BBDB-9B22D5922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4F3"/>
    <w:pPr>
      <w:spacing w:before="120" w:after="120"/>
    </w:pPr>
    <w:rPr>
      <w:lang w:val="en-GB"/>
    </w:rPr>
  </w:style>
  <w:style w:type="paragraph" w:styleId="Heading1">
    <w:name w:val="heading 1"/>
    <w:basedOn w:val="Normal"/>
    <w:next w:val="Normal"/>
    <w:link w:val="Heading1Char"/>
    <w:uiPriority w:val="9"/>
    <w:qFormat/>
    <w:rsid w:val="007314B9"/>
    <w:pPr>
      <w:spacing w:before="0"/>
      <w:outlineLvl w:val="0"/>
    </w:pPr>
    <w:rPr>
      <w:rFonts w:ascii="Arial" w:hAnsi="Arial" w:cs="Arial"/>
      <w:b/>
      <w:sz w:val="24"/>
      <w:szCs w:val="24"/>
    </w:rPr>
  </w:style>
  <w:style w:type="paragraph" w:styleId="Heading2">
    <w:name w:val="heading 2"/>
    <w:basedOn w:val="Normal"/>
    <w:next w:val="Normal"/>
    <w:link w:val="Heading2Char"/>
    <w:uiPriority w:val="9"/>
    <w:unhideWhenUsed/>
    <w:qFormat/>
    <w:rsid w:val="003D35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5529D9"/>
    <w:pPr>
      <w:ind w:left="720"/>
      <w:contextualSpacing/>
    </w:pPr>
  </w:style>
  <w:style w:type="paragraph" w:styleId="BalloonText">
    <w:name w:val="Balloon Text"/>
    <w:basedOn w:val="Normal"/>
    <w:link w:val="BalloonTextChar"/>
    <w:uiPriority w:val="99"/>
    <w:semiHidden/>
    <w:unhideWhenUsed/>
    <w:rsid w:val="002E24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247D"/>
    <w:rPr>
      <w:rFonts w:ascii="Lucida Grande" w:hAnsi="Lucida Grande" w:cs="Lucida Grande"/>
      <w:sz w:val="18"/>
      <w:szCs w:val="18"/>
    </w:rPr>
  </w:style>
  <w:style w:type="character" w:styleId="CommentReference">
    <w:name w:val="annotation reference"/>
    <w:basedOn w:val="DefaultParagraphFont"/>
    <w:uiPriority w:val="99"/>
    <w:semiHidden/>
    <w:unhideWhenUsed/>
    <w:rsid w:val="006A050B"/>
    <w:rPr>
      <w:sz w:val="18"/>
      <w:szCs w:val="18"/>
    </w:rPr>
  </w:style>
  <w:style w:type="paragraph" w:styleId="CommentText">
    <w:name w:val="annotation text"/>
    <w:basedOn w:val="Normal"/>
    <w:link w:val="CommentTextChar"/>
    <w:uiPriority w:val="99"/>
    <w:unhideWhenUsed/>
    <w:rsid w:val="006A050B"/>
    <w:rPr>
      <w:sz w:val="24"/>
      <w:szCs w:val="24"/>
    </w:rPr>
  </w:style>
  <w:style w:type="character" w:customStyle="1" w:styleId="CommentTextChar">
    <w:name w:val="Comment Text Char"/>
    <w:basedOn w:val="DefaultParagraphFont"/>
    <w:link w:val="CommentText"/>
    <w:uiPriority w:val="99"/>
    <w:rsid w:val="006A050B"/>
    <w:rPr>
      <w:sz w:val="24"/>
      <w:szCs w:val="24"/>
    </w:rPr>
  </w:style>
  <w:style w:type="paragraph" w:styleId="CommentSubject">
    <w:name w:val="annotation subject"/>
    <w:basedOn w:val="CommentText"/>
    <w:next w:val="CommentText"/>
    <w:link w:val="CommentSubjectChar"/>
    <w:uiPriority w:val="99"/>
    <w:semiHidden/>
    <w:unhideWhenUsed/>
    <w:rsid w:val="006A050B"/>
    <w:rPr>
      <w:b/>
      <w:bCs/>
      <w:sz w:val="20"/>
      <w:szCs w:val="20"/>
    </w:rPr>
  </w:style>
  <w:style w:type="character" w:customStyle="1" w:styleId="CommentSubjectChar">
    <w:name w:val="Comment Subject Char"/>
    <w:basedOn w:val="CommentTextChar"/>
    <w:link w:val="CommentSubject"/>
    <w:uiPriority w:val="99"/>
    <w:semiHidden/>
    <w:rsid w:val="006A050B"/>
    <w:rPr>
      <w:b/>
      <w:bCs/>
      <w:sz w:val="20"/>
      <w:szCs w:val="20"/>
    </w:rPr>
  </w:style>
  <w:style w:type="paragraph" w:styleId="Header">
    <w:name w:val="header"/>
    <w:basedOn w:val="Normal"/>
    <w:link w:val="HeaderChar"/>
    <w:uiPriority w:val="99"/>
    <w:unhideWhenUsed/>
    <w:rsid w:val="007314B9"/>
    <w:pPr>
      <w:tabs>
        <w:tab w:val="center" w:pos="4680"/>
        <w:tab w:val="right" w:pos="9360"/>
      </w:tabs>
      <w:spacing w:before="0" w:after="0"/>
    </w:pPr>
  </w:style>
  <w:style w:type="character" w:customStyle="1" w:styleId="HeaderChar">
    <w:name w:val="Header Char"/>
    <w:basedOn w:val="DefaultParagraphFont"/>
    <w:link w:val="Header"/>
    <w:uiPriority w:val="99"/>
    <w:rsid w:val="007314B9"/>
  </w:style>
  <w:style w:type="paragraph" w:styleId="Footer">
    <w:name w:val="footer"/>
    <w:basedOn w:val="Normal"/>
    <w:link w:val="FooterChar"/>
    <w:uiPriority w:val="99"/>
    <w:unhideWhenUsed/>
    <w:rsid w:val="007314B9"/>
    <w:pPr>
      <w:tabs>
        <w:tab w:val="center" w:pos="4680"/>
        <w:tab w:val="right" w:pos="9360"/>
      </w:tabs>
      <w:spacing w:before="0" w:after="0"/>
    </w:pPr>
  </w:style>
  <w:style w:type="character" w:customStyle="1" w:styleId="FooterChar">
    <w:name w:val="Footer Char"/>
    <w:basedOn w:val="DefaultParagraphFont"/>
    <w:link w:val="Footer"/>
    <w:uiPriority w:val="99"/>
    <w:rsid w:val="007314B9"/>
  </w:style>
  <w:style w:type="character" w:customStyle="1" w:styleId="Heading1Char">
    <w:name w:val="Heading 1 Char"/>
    <w:basedOn w:val="DefaultParagraphFont"/>
    <w:link w:val="Heading1"/>
    <w:uiPriority w:val="9"/>
    <w:rsid w:val="007314B9"/>
    <w:rPr>
      <w:rFonts w:ascii="Arial" w:hAnsi="Arial" w:cs="Arial"/>
      <w:b/>
      <w:sz w:val="24"/>
      <w:szCs w:val="24"/>
      <w:lang w:val="en-GB"/>
    </w:rPr>
  </w:style>
  <w:style w:type="paragraph" w:styleId="Title">
    <w:name w:val="Title"/>
    <w:basedOn w:val="Normal"/>
    <w:next w:val="Normal"/>
    <w:link w:val="TitleChar"/>
    <w:uiPriority w:val="10"/>
    <w:qFormat/>
    <w:rsid w:val="007314B9"/>
    <w:pPr>
      <w:spacing w:before="0"/>
    </w:pPr>
    <w:rPr>
      <w:rFonts w:asciiTheme="majorHAnsi" w:eastAsiaTheme="majorEastAsia" w:hAnsiTheme="majorHAnsi" w:cstheme="majorBidi"/>
      <w:b/>
      <w:color w:val="17365D" w:themeColor="text2" w:themeShade="BF"/>
      <w:spacing w:val="5"/>
      <w:kern w:val="28"/>
      <w:sz w:val="28"/>
      <w:szCs w:val="28"/>
    </w:rPr>
  </w:style>
  <w:style w:type="character" w:customStyle="1" w:styleId="TitleChar">
    <w:name w:val="Title Char"/>
    <w:basedOn w:val="DefaultParagraphFont"/>
    <w:link w:val="Title"/>
    <w:uiPriority w:val="10"/>
    <w:rsid w:val="007314B9"/>
    <w:rPr>
      <w:rFonts w:asciiTheme="majorHAnsi" w:eastAsiaTheme="majorEastAsia" w:hAnsiTheme="majorHAnsi" w:cstheme="majorBidi"/>
      <w:b/>
      <w:color w:val="17365D" w:themeColor="text2" w:themeShade="BF"/>
      <w:spacing w:val="5"/>
      <w:kern w:val="28"/>
      <w:sz w:val="28"/>
      <w:szCs w:val="28"/>
      <w:lang w:val="en-GB"/>
    </w:rPr>
  </w:style>
  <w:style w:type="paragraph" w:styleId="FootnoteText">
    <w:name w:val="footnote text"/>
    <w:basedOn w:val="Normal"/>
    <w:link w:val="FootnoteTextChar"/>
    <w:uiPriority w:val="99"/>
    <w:unhideWhenUsed/>
    <w:rsid w:val="00A433AA"/>
    <w:pPr>
      <w:spacing w:before="0" w:after="0"/>
    </w:pPr>
    <w:rPr>
      <w:sz w:val="20"/>
      <w:szCs w:val="20"/>
    </w:rPr>
  </w:style>
  <w:style w:type="character" w:customStyle="1" w:styleId="FootnoteTextChar">
    <w:name w:val="Footnote Text Char"/>
    <w:basedOn w:val="DefaultParagraphFont"/>
    <w:link w:val="FootnoteText"/>
    <w:uiPriority w:val="99"/>
    <w:rsid w:val="00A433AA"/>
    <w:rPr>
      <w:sz w:val="20"/>
      <w:szCs w:val="20"/>
    </w:rPr>
  </w:style>
  <w:style w:type="character" w:styleId="FootnoteReference">
    <w:name w:val="footnote reference"/>
    <w:basedOn w:val="DefaultParagraphFont"/>
    <w:uiPriority w:val="99"/>
    <w:semiHidden/>
    <w:unhideWhenUsed/>
    <w:rsid w:val="00A433AA"/>
    <w:rPr>
      <w:vertAlign w:val="superscript"/>
    </w:rPr>
  </w:style>
  <w:style w:type="paragraph" w:styleId="NoSpacing">
    <w:name w:val="No Spacing"/>
    <w:uiPriority w:val="1"/>
    <w:qFormat/>
    <w:rsid w:val="00A433AA"/>
  </w:style>
  <w:style w:type="character" w:customStyle="1" w:styleId="Heading2Char">
    <w:name w:val="Heading 2 Char"/>
    <w:basedOn w:val="DefaultParagraphFont"/>
    <w:link w:val="Heading2"/>
    <w:uiPriority w:val="9"/>
    <w:rsid w:val="003D356F"/>
    <w:rPr>
      <w:rFonts w:asciiTheme="majorHAnsi" w:eastAsiaTheme="majorEastAsia" w:hAnsiTheme="majorHAnsi" w:cstheme="majorBidi"/>
      <w:color w:val="365F91" w:themeColor="accent1" w:themeShade="BF"/>
      <w:sz w:val="26"/>
      <w:szCs w:val="26"/>
      <w:lang w:val="en-GB"/>
    </w:rPr>
  </w:style>
  <w:style w:type="character" w:styleId="Hyperlink">
    <w:name w:val="Hyperlink"/>
    <w:basedOn w:val="DefaultParagraphFont"/>
    <w:uiPriority w:val="99"/>
    <w:unhideWhenUsed/>
    <w:rsid w:val="003D356F"/>
    <w:rPr>
      <w:color w:val="0000FF" w:themeColor="hyperlink"/>
      <w:u w:val="single"/>
    </w:rPr>
  </w:style>
  <w:style w:type="paragraph" w:styleId="Revision">
    <w:name w:val="Revision"/>
    <w:hidden/>
    <w:uiPriority w:val="99"/>
    <w:semiHidden/>
    <w:rsid w:val="00340B71"/>
    <w:rPr>
      <w:lang w:val="en-GB"/>
    </w:rPr>
  </w:style>
  <w:style w:type="character" w:styleId="UnresolvedMention">
    <w:name w:val="Unresolved Mention"/>
    <w:basedOn w:val="DefaultParagraphFont"/>
    <w:uiPriority w:val="99"/>
    <w:semiHidden/>
    <w:unhideWhenUsed/>
    <w:rsid w:val="00340B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ebmd.com/diabetes/diabetes-health-check/default.htm"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webmd.com/ibd-crohns-disease/ulcerative-colitis/default.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ebmd.com/diet/obesity/features/am-i-obe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3BE79E21BEEF48944EDDCBFAFCF2F2" ma:contentTypeVersion="17" ma:contentTypeDescription="Create a new document." ma:contentTypeScope="" ma:versionID="52e4d716616c42097ebe6bd66eae5edb">
  <xsd:schema xmlns:xsd="http://www.w3.org/2001/XMLSchema" xmlns:xs="http://www.w3.org/2001/XMLSchema" xmlns:p="http://schemas.microsoft.com/office/2006/metadata/properties" xmlns:ns1="http://schemas.microsoft.com/sharepoint/v3" xmlns:ns3="d18c1617-1ac8-4b22-9cef-b2ac240d88cb" xmlns:ns4="ac5fa965-2c2b-4b3c-b251-cf28d5d7d99e" xmlns:ns5="ab617b6a-8bf6-4358-88fc-f02aadff5286" targetNamespace="http://schemas.microsoft.com/office/2006/metadata/properties" ma:root="true" ma:fieldsID="c97c1a7dc771a8922a1e33143048f618" ns1:_="" ns3:_="" ns4:_="" ns5:_="">
    <xsd:import namespace="http://schemas.microsoft.com/sharepoint/v3"/>
    <xsd:import namespace="d18c1617-1ac8-4b22-9cef-b2ac240d88cb"/>
    <xsd:import namespace="ac5fa965-2c2b-4b3c-b251-cf28d5d7d99e"/>
    <xsd:import namespace="ab617b6a-8bf6-4358-88fc-f02aadff5286"/>
    <xsd:element name="properties">
      <xsd:complexType>
        <xsd:sequence>
          <xsd:element name="documentManagement">
            <xsd:complexType>
              <xsd:all>
                <xsd:element ref="ns3:TaxKeywordTaxHTField" minOccurs="0"/>
                <xsd:element ref="ns3:TaxCatchAll" minOccurs="0"/>
                <xsd:element ref="ns3:TaxCatchAllLabel" minOccurs="0"/>
                <xsd:element ref="ns3:hae69c9a3b974f6ea09ed5059cd93782" minOccurs="0"/>
                <xsd:element ref="ns3:aa413b61045448e6bc230aa29a84eb0b" minOccurs="0"/>
                <xsd:element ref="ns3:o2a67a7f239d463099c84f831d9f71a7" minOccurs="0"/>
                <xsd:element ref="ns3:pc3a60732cff4bd6a1032848edf6a57b" minOccurs="0"/>
                <xsd:element ref="ns4:SharedWithUsers" minOccurs="0"/>
                <xsd:element ref="ns4:SharedWithDetails" minOccurs="0"/>
                <xsd:element ref="ns4:SharingHintHash" minOccurs="0"/>
                <xsd:element ref="ns5:MediaServiceMetadata" minOccurs="0"/>
                <xsd:element ref="ns5:MediaServiceFastMetadata" minOccurs="0"/>
                <xsd:element ref="ns5:MediaServiceAutoTags" minOccurs="0"/>
                <xsd:element ref="ns5:MediaServiceDateTaken" minOccurs="0"/>
                <xsd:element ref="ns5:MediaServiceLocation" minOccurs="0"/>
                <xsd:element ref="ns5:MediaServiceOCR" minOccurs="0"/>
                <xsd:element ref="ns1:_ip_UnifiedCompliancePolicyProperties" minOccurs="0"/>
                <xsd:element ref="ns1:_ip_UnifiedCompliancePolicyUIAction" minOccurs="0"/>
                <xsd:element ref="ns5:MediaServiceAutoKeyPoints" minOccurs="0"/>
                <xsd:element ref="ns5:MediaServiceKeyPoints"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9" nillable="true" ma:displayName="Unified Compliance Policy Properties" ma:hidden="true" ma:internalName="_ip_UnifiedCompliancePolicyProperties">
      <xsd:simpleType>
        <xsd:restriction base="dms:Note"/>
      </xsd:simpleType>
    </xsd:element>
    <xsd:element name="_ip_UnifiedCompliancePolicyUIAction" ma:index="3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8c1617-1ac8-4b22-9cef-b2ac240d88cb"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Enterprise Keywords" ma:fieldId="{23f27201-bee3-471e-b2e7-b64fd8b7ca38}" ma:taxonomyMulti="true" ma:sspId="f5af0f96-557c-40e5-b74f-4de88d247c44"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description="" ma:hidden="true" ma:list="{feda3be6-f6c5-41f6-92f8-423f972a0d01}" ma:internalName="TaxCatchAll" ma:showField="CatchAllData" ma:web="ac5fa965-2c2b-4b3c-b251-cf28d5d7d99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feda3be6-f6c5-41f6-92f8-423f972a0d01}" ma:internalName="TaxCatchAllLabel" ma:readOnly="true" ma:showField="CatchAllDataLabel" ma:web="ac5fa965-2c2b-4b3c-b251-cf28d5d7d99e">
      <xsd:complexType>
        <xsd:complexContent>
          <xsd:extension base="dms:MultiChoiceLookup">
            <xsd:sequence>
              <xsd:element name="Value" type="dms:Lookup" maxOccurs="unbounded" minOccurs="0" nillable="true"/>
            </xsd:sequence>
          </xsd:extension>
        </xsd:complexContent>
      </xsd:complexType>
    </xsd:element>
    <xsd:element name="hae69c9a3b974f6ea09ed5059cd93782" ma:index="12" nillable="true" ma:taxonomy="true" ma:internalName="hae69c9a3b974f6ea09ed5059cd93782" ma:taxonomyFieldName="ML_Geography" ma:displayName="Geography" ma:fieldId="{1ae69c9a-3b97-4f6e-a09e-d5059cd93782}" ma:taxonomyMulti="true" ma:sspId="f5af0f96-557c-40e5-b74f-4de88d247c44" ma:termSetId="f4bc552d-80e9-412b-b8d4-dc34d9eb8627" ma:anchorId="00000000-0000-0000-0000-000000000000" ma:open="false" ma:isKeyword="false">
      <xsd:complexType>
        <xsd:sequence>
          <xsd:element ref="pc:Terms" minOccurs="0" maxOccurs="1"/>
        </xsd:sequence>
      </xsd:complexType>
    </xsd:element>
    <xsd:element name="aa413b61045448e6bc230aa29a84eb0b" ma:index="14" nillable="true" ma:taxonomy="true" ma:internalName="aa413b61045448e6bc230aa29a84eb0b" ma:taxonomyFieldName="ML_LineOfBusiness" ma:displayName="Line of Business" ma:fieldId="{aa413b61-0454-48e6-bc23-0aa29a84eb0b}" ma:taxonomyMulti="true" ma:sspId="f5af0f96-557c-40e5-b74f-4de88d247c44" ma:termSetId="46c83da5-9adb-4a6d-91e4-77f5077fc76b" ma:anchorId="00000000-0000-0000-0000-000000000000" ma:open="false" ma:isKeyword="false">
      <xsd:complexType>
        <xsd:sequence>
          <xsd:element ref="pc:Terms" minOccurs="0" maxOccurs="1"/>
        </xsd:sequence>
      </xsd:complexType>
    </xsd:element>
    <xsd:element name="o2a67a7f239d463099c84f831d9f71a7" ma:index="16" nillable="true" ma:taxonomy="true" ma:internalName="o2a67a7f239d463099c84f831d9f71a7" ma:taxonomyFieldName="ML_OfficeLocation" ma:displayName="Office Location" ma:fieldId="{82a67a7f-239d-4630-99c8-4f831d9f71a7}" ma:taxonomyMulti="true" ma:sspId="f5af0f96-557c-40e5-b74f-4de88d247c44" ma:termSetId="441ea418-53ba-4ba6-ade2-cf7ca33080f0" ma:anchorId="00000000-0000-0000-0000-000000000000" ma:open="false" ma:isKeyword="false">
      <xsd:complexType>
        <xsd:sequence>
          <xsd:element ref="pc:Terms" minOccurs="0" maxOccurs="1"/>
        </xsd:sequence>
      </xsd:complexType>
    </xsd:element>
    <xsd:element name="pc3a60732cff4bd6a1032848edf6a57b" ma:index="18" nillable="true" ma:taxonomy="true" ma:internalName="pc3a60732cff4bd6a1032848edf6a57b" ma:taxonomyFieldName="ML_Roles" ma:displayName="Roles" ma:fieldId="{9c3a6073-2cff-4bd6-a103-2848edf6a57b}" ma:taxonomyMulti="true" ma:sspId="f5af0f96-557c-40e5-b74f-4de88d247c44" ma:termSetId="79b653d6-6741-48c0-b5a8-f7c31de24a4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c5fa965-2c2b-4b3c-b251-cf28d5d7d99e"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617b6a-8bf6-4358-88fc-f02aadff5286"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Tags" ma:index="25" nillable="true" ma:displayName="Tags" ma:internalName="MediaServiceAutoTags"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element name="MediaServiceLocation" ma:index="27" nillable="true" ma:displayName="Location" ma:internalName="MediaServiceLocation"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AutoKeyPoints" ma:index="31" nillable="true" ma:displayName="MediaServiceAutoKeyPoints" ma:hidden="true" ma:internalName="MediaServiceAutoKeyPoints" ma:readOnly="true">
      <xsd:simpleType>
        <xsd:restriction base="dms:Note"/>
      </xsd:simpleType>
    </xsd:element>
    <xsd:element name="MediaServiceKeyPoints" ma:index="32" nillable="true" ma:displayName="KeyPoints" ma:internalName="MediaServiceKeyPoints"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c3a60732cff4bd6a1032848edf6a57b xmlns="d18c1617-1ac8-4b22-9cef-b2ac240d88cb">
      <Terms xmlns="http://schemas.microsoft.com/office/infopath/2007/PartnerControls"/>
    </pc3a60732cff4bd6a1032848edf6a57b>
    <TaxKeywordTaxHTField xmlns="d18c1617-1ac8-4b22-9cef-b2ac240d88cb">
      <Terms xmlns="http://schemas.microsoft.com/office/infopath/2007/PartnerControls"/>
    </TaxKeywordTaxHTField>
    <aa413b61045448e6bc230aa29a84eb0b xmlns="d18c1617-1ac8-4b22-9cef-b2ac240d88cb">
      <Terms xmlns="http://schemas.microsoft.com/office/infopath/2007/PartnerControls"/>
    </aa413b61045448e6bc230aa29a84eb0b>
    <hae69c9a3b974f6ea09ed5059cd93782 xmlns="d18c1617-1ac8-4b22-9cef-b2ac240d88cb">
      <Terms xmlns="http://schemas.microsoft.com/office/infopath/2007/PartnerControls"/>
    </hae69c9a3b974f6ea09ed5059cd93782>
    <o2a67a7f239d463099c84f831d9f71a7 xmlns="d18c1617-1ac8-4b22-9cef-b2ac240d88cb">
      <Terms xmlns="http://schemas.microsoft.com/office/infopath/2007/PartnerControls"/>
    </o2a67a7f239d463099c84f831d9f71a7>
    <TaxCatchAll xmlns="d18c1617-1ac8-4b22-9cef-b2ac240d88cb"/>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f5af0f96-557c-40e5-b74f-4de88d247c44"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E3F82-CC5A-4E97-B0FC-C42AD5E26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18c1617-1ac8-4b22-9cef-b2ac240d88cb"/>
    <ds:schemaRef ds:uri="ac5fa965-2c2b-4b3c-b251-cf28d5d7d99e"/>
    <ds:schemaRef ds:uri="ab617b6a-8bf6-4358-88fc-f02aadff52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926889-0C45-4EEA-AEA1-0F710439AF39}">
  <ds:schemaRefs>
    <ds:schemaRef ds:uri="http://schemas.microsoft.com/office/2006/metadata/properties"/>
    <ds:schemaRef ds:uri="http://schemas.microsoft.com/office/infopath/2007/PartnerControls"/>
    <ds:schemaRef ds:uri="d18c1617-1ac8-4b22-9cef-b2ac240d88cb"/>
    <ds:schemaRef ds:uri="http://schemas.microsoft.com/sharepoint/v3"/>
  </ds:schemaRefs>
</ds:datastoreItem>
</file>

<file path=customXml/itemProps3.xml><?xml version="1.0" encoding="utf-8"?>
<ds:datastoreItem xmlns:ds="http://schemas.openxmlformats.org/officeDocument/2006/customXml" ds:itemID="{04B9B83A-657D-4217-A9C9-FBD6DD1CED18}">
  <ds:schemaRefs>
    <ds:schemaRef ds:uri="http://schemas.microsoft.com/sharepoint/v3/contenttype/forms"/>
  </ds:schemaRefs>
</ds:datastoreItem>
</file>

<file path=customXml/itemProps4.xml><?xml version="1.0" encoding="utf-8"?>
<ds:datastoreItem xmlns:ds="http://schemas.openxmlformats.org/officeDocument/2006/customXml" ds:itemID="{5DE90E54-6488-4B2D-8645-9984474E13AC}">
  <ds:schemaRefs>
    <ds:schemaRef ds:uri="Microsoft.SharePoint.Taxonomy.ContentTypeSync"/>
  </ds:schemaRefs>
</ds:datastoreItem>
</file>

<file path=customXml/itemProps5.xml><?xml version="1.0" encoding="utf-8"?>
<ds:datastoreItem xmlns:ds="http://schemas.openxmlformats.org/officeDocument/2006/customXml" ds:itemID="{705412A8-1A82-4C0F-8969-489DF78E5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937</Words>
  <Characters>5343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MetLife</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Brittany Ekleberry</dc:creator>
  <cp:lastModifiedBy>Dine, Emily</cp:lastModifiedBy>
  <cp:revision>4</cp:revision>
  <cp:lastPrinted>2021-07-07T18:30:00Z</cp:lastPrinted>
  <dcterms:created xsi:type="dcterms:W3CDTF">2021-07-23T19:24:00Z</dcterms:created>
  <dcterms:modified xsi:type="dcterms:W3CDTF">2021-07-28T14:01:00Z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0x010100553BE79E21BEEF48944EDDCBFAFCF2F2</vt:lpwstr>
  </property>
</Properties>
</file>